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DFA9514"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r w:rsidR="003E5CA8" w:rsidRPr="005442AE">
        <w:rPr>
          <w:rFonts w:ascii="Times New Roman" w:hAnsi="Times New Roman" w:cs="Times New Roman"/>
          <w:noProof/>
          <w:lang w:eastAsia="pt-BR"/>
        </w:rPr>
        <w:drawing>
          <wp:inline distT="0" distB="0" distL="0" distR="0" wp14:anchorId="403EBE52" wp14:editId="42181F37">
            <wp:extent cx="641350" cy="676910"/>
            <wp:effectExtent l="0" t="0" r="6350" b="8890"/>
            <wp:docPr id="12" name="Imagem 12" descr="brasrepublic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rasrepublica"/>
                    <pic:cNvPicPr>
                      <a:picLocks noChangeAspect="1" noChangeArrowheads="1"/>
                    </pic:cNvPicPr>
                  </pic:nvPicPr>
                  <pic:blipFill>
                    <a:blip r:embed="rId8" cstate="print">
                      <a:grayscl/>
                      <a:extLst>
                        <a:ext uri="{28A0092B-C50C-407E-A947-70E740481C1C}">
                          <a14:useLocalDpi xmlns:a14="http://schemas.microsoft.com/office/drawing/2010/main" val="0"/>
                        </a:ext>
                      </a:extLst>
                    </a:blip>
                    <a:srcRect/>
                    <a:stretch>
                      <a:fillRect/>
                    </a:stretch>
                  </pic:blipFill>
                  <pic:spPr bwMode="auto">
                    <a:xfrm>
                      <a:off x="0" y="0"/>
                      <a:ext cx="641350" cy="676910"/>
                    </a:xfrm>
                    <a:prstGeom prst="rect">
                      <a:avLst/>
                    </a:prstGeom>
                    <a:noFill/>
                    <a:ln>
                      <a:noFill/>
                    </a:ln>
                  </pic:spPr>
                </pic:pic>
              </a:graphicData>
            </a:graphic>
          </wp:inline>
        </w:drawing>
      </w:r>
    </w:p>
    <w:p w:rsidR="00A63308" w:rsidRPr="00F77202" w:rsidRDefault="00186EED" w:rsidP="004E4C23">
      <w:pPr>
        <w:spacing w:after="0" w:line="240" w:lineRule="auto"/>
        <w:jc w:val="center"/>
        <w:rPr>
          <w:rFonts w:ascii="Times New Roman" w:hAnsi="Times New Roman" w:cs="Times New Roman"/>
          <w:b/>
          <w:sz w:val="24"/>
          <w:szCs w:val="24"/>
          <w:lang w:val="en-US"/>
        </w:rPr>
      </w:pPr>
      <w:r w:rsidRPr="00F77202">
        <w:rPr>
          <w:rFonts w:ascii="Times New Roman" w:hAnsi="Times New Roman" w:cs="Times New Roman"/>
          <w:b/>
          <w:sz w:val="24"/>
          <w:szCs w:val="24"/>
          <w:lang w:val="en-US"/>
        </w:rPr>
        <w:t>FEDERATIVE REPUBLIC OF BRAZIL</w:t>
      </w:r>
    </w:p>
    <w:p w:rsidR="00D40C66" w:rsidRPr="00F77202" w:rsidRDefault="00D40C66" w:rsidP="004E4C23">
      <w:pPr>
        <w:spacing w:after="0" w:line="240" w:lineRule="auto"/>
        <w:jc w:val="center"/>
        <w:rPr>
          <w:rFonts w:ascii="Times New Roman" w:hAnsi="Times New Roman" w:cs="Times New Roman"/>
          <w:b/>
          <w:sz w:val="24"/>
          <w:szCs w:val="24"/>
          <w:lang w:val="en-US"/>
        </w:rPr>
      </w:pPr>
      <w:r w:rsidRPr="00F77202">
        <w:rPr>
          <w:rFonts w:ascii="Times New Roman" w:hAnsi="Times New Roman" w:cs="Times New Roman"/>
          <w:b/>
          <w:sz w:val="24"/>
          <w:szCs w:val="24"/>
          <w:lang w:val="en-US"/>
        </w:rPr>
        <w:t>MINISTRY OF INDUSTRY</w:t>
      </w:r>
      <w:r w:rsidR="0042742C" w:rsidRPr="00F77202">
        <w:rPr>
          <w:rFonts w:ascii="Times New Roman" w:hAnsi="Times New Roman" w:cs="Times New Roman"/>
          <w:b/>
          <w:sz w:val="24"/>
          <w:szCs w:val="24"/>
          <w:lang w:val="en-US"/>
        </w:rPr>
        <w:t>,</w:t>
      </w:r>
      <w:r w:rsidRPr="00F77202">
        <w:rPr>
          <w:rFonts w:ascii="Times New Roman" w:hAnsi="Times New Roman" w:cs="Times New Roman"/>
          <w:b/>
          <w:sz w:val="24"/>
          <w:szCs w:val="24"/>
          <w:lang w:val="en-US"/>
        </w:rPr>
        <w:t xml:space="preserve"> </w:t>
      </w:r>
      <w:r w:rsidR="0035060F" w:rsidRPr="00F77202">
        <w:rPr>
          <w:rFonts w:ascii="Times New Roman" w:hAnsi="Times New Roman" w:cs="Times New Roman"/>
          <w:b/>
          <w:sz w:val="24"/>
          <w:szCs w:val="24"/>
          <w:lang w:val="en-US"/>
        </w:rPr>
        <w:t>FOREIGN</w:t>
      </w:r>
      <w:r w:rsidRPr="00F77202">
        <w:rPr>
          <w:rFonts w:ascii="Times New Roman" w:hAnsi="Times New Roman" w:cs="Times New Roman"/>
          <w:b/>
          <w:sz w:val="24"/>
          <w:szCs w:val="24"/>
          <w:lang w:val="en-US"/>
        </w:rPr>
        <w:t xml:space="preserve"> TRADE</w:t>
      </w:r>
      <w:r w:rsidR="0042742C" w:rsidRPr="00F77202">
        <w:rPr>
          <w:rFonts w:ascii="Times New Roman" w:hAnsi="Times New Roman" w:cs="Times New Roman"/>
          <w:b/>
          <w:sz w:val="24"/>
          <w:szCs w:val="24"/>
          <w:lang w:val="en-US"/>
        </w:rPr>
        <w:t xml:space="preserve"> AND SERVICES</w:t>
      </w:r>
      <w:r w:rsidRPr="00F77202">
        <w:rPr>
          <w:rFonts w:ascii="Times New Roman" w:hAnsi="Times New Roman" w:cs="Times New Roman"/>
          <w:b/>
          <w:sz w:val="24"/>
          <w:szCs w:val="24"/>
          <w:lang w:val="en-US"/>
        </w:rPr>
        <w:t xml:space="preserve"> (MDIC)</w:t>
      </w:r>
    </w:p>
    <w:p w:rsidR="00A63308" w:rsidRPr="00F77202" w:rsidRDefault="0035060F" w:rsidP="004E4C23">
      <w:pPr>
        <w:spacing w:after="0" w:line="240" w:lineRule="auto"/>
        <w:jc w:val="center"/>
        <w:rPr>
          <w:rFonts w:ascii="Times New Roman" w:hAnsi="Times New Roman" w:cs="Times New Roman"/>
          <w:b/>
          <w:sz w:val="24"/>
          <w:szCs w:val="24"/>
          <w:lang w:val="en-US"/>
        </w:rPr>
      </w:pPr>
      <w:r w:rsidRPr="00F77202">
        <w:rPr>
          <w:rFonts w:ascii="Times New Roman" w:hAnsi="Times New Roman" w:cs="Times New Roman"/>
          <w:b/>
          <w:sz w:val="24"/>
          <w:szCs w:val="24"/>
          <w:lang w:val="en-US"/>
        </w:rPr>
        <w:t xml:space="preserve">SECRETARIAT OF </w:t>
      </w:r>
      <w:r w:rsidR="00D40C66" w:rsidRPr="00F77202">
        <w:rPr>
          <w:rFonts w:ascii="Times New Roman" w:hAnsi="Times New Roman" w:cs="Times New Roman"/>
          <w:b/>
          <w:sz w:val="24"/>
          <w:szCs w:val="24"/>
          <w:lang w:val="en-US"/>
        </w:rPr>
        <w:t>FOREIGN</w:t>
      </w:r>
      <w:r w:rsidR="00A63308" w:rsidRPr="00F77202">
        <w:rPr>
          <w:rFonts w:ascii="Times New Roman" w:hAnsi="Times New Roman" w:cs="Times New Roman"/>
          <w:b/>
          <w:sz w:val="24"/>
          <w:szCs w:val="24"/>
          <w:lang w:val="en-US"/>
        </w:rPr>
        <w:t xml:space="preserve"> </w:t>
      </w:r>
      <w:r w:rsidRPr="00F77202">
        <w:rPr>
          <w:rFonts w:ascii="Times New Roman" w:hAnsi="Times New Roman" w:cs="Times New Roman"/>
          <w:b/>
          <w:sz w:val="24"/>
          <w:szCs w:val="24"/>
          <w:lang w:val="en-US"/>
        </w:rPr>
        <w:t>TRADE</w:t>
      </w:r>
      <w:r w:rsidR="00A63308" w:rsidRPr="00F77202">
        <w:rPr>
          <w:rFonts w:ascii="Times New Roman" w:hAnsi="Times New Roman" w:cs="Times New Roman"/>
          <w:b/>
          <w:sz w:val="24"/>
          <w:szCs w:val="24"/>
          <w:lang w:val="en-US"/>
        </w:rPr>
        <w:t xml:space="preserve"> (SECEX)</w:t>
      </w:r>
    </w:p>
    <w:p w:rsidR="00A63308" w:rsidRPr="00F77202" w:rsidRDefault="0035060F" w:rsidP="004E4C23">
      <w:pPr>
        <w:spacing w:after="0" w:line="240" w:lineRule="auto"/>
        <w:jc w:val="center"/>
        <w:rPr>
          <w:rFonts w:ascii="Times New Roman" w:hAnsi="Times New Roman" w:cs="Times New Roman"/>
          <w:b/>
          <w:sz w:val="24"/>
          <w:szCs w:val="24"/>
          <w:lang w:val="en-US"/>
        </w:rPr>
      </w:pPr>
      <w:r w:rsidRPr="00F77202">
        <w:rPr>
          <w:rFonts w:ascii="Times New Roman" w:hAnsi="Times New Roman" w:cs="Times New Roman"/>
          <w:b/>
          <w:sz w:val="24"/>
          <w:szCs w:val="24"/>
          <w:lang w:val="en-US"/>
        </w:rPr>
        <w:t>DEPARTMENT OF TRADE REMEDIES</w:t>
      </w:r>
      <w:r w:rsidR="00A63308" w:rsidRPr="00F77202">
        <w:rPr>
          <w:rFonts w:ascii="Times New Roman" w:hAnsi="Times New Roman" w:cs="Times New Roman"/>
          <w:b/>
          <w:sz w:val="24"/>
          <w:szCs w:val="24"/>
          <w:lang w:val="en-US"/>
        </w:rPr>
        <w:t xml:space="preserve"> (DECOM)</w:t>
      </w:r>
    </w:p>
    <w:p w:rsidR="00F77202" w:rsidRPr="005442AE" w:rsidRDefault="00F77202" w:rsidP="004E4C23">
      <w:pPr>
        <w:spacing w:after="0" w:line="240" w:lineRule="auto"/>
        <w:jc w:val="center"/>
        <w:rPr>
          <w:rFonts w:ascii="Times New Roman" w:hAnsi="Times New Roman" w:cs="Times New Roman"/>
          <w:b/>
          <w:sz w:val="24"/>
          <w:szCs w:val="24"/>
          <w:lang w:val="en-US"/>
        </w:rPr>
      </w:pP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 xml:space="preserve">Contact: (+55 61) 2027-7770 – </w:t>
      </w:r>
      <w:r w:rsidR="00687113">
        <w:fldChar w:fldCharType="begin"/>
      </w:r>
      <w:r w:rsidR="00687113" w:rsidRPr="001B1068">
        <w:rPr>
          <w:lang w:val="fr-FR"/>
        </w:rPr>
        <w:instrText xml:space="preserve"> HYPERLINK "mailto:decom@mdic.gov.br" </w:instrText>
      </w:r>
      <w:r w:rsidR="00687113">
        <w:fldChar w:fldCharType="separate"/>
      </w:r>
      <w:r w:rsidRPr="001B1068">
        <w:rPr>
          <w:rStyle w:val="Hyperlink"/>
          <w:rFonts w:ascii="Times New Roman" w:hAnsi="Times New Roman" w:cs="Times New Roman"/>
          <w:sz w:val="18"/>
          <w:szCs w:val="18"/>
          <w:lang w:val="fr-FR"/>
        </w:rPr>
        <w:t>decom@mdic.gov.br</w:t>
      </w:r>
      <w:r w:rsidR="00687113">
        <w:rPr>
          <w:rStyle w:val="Hyperlink"/>
          <w:rFonts w:ascii="Times New Roman" w:hAnsi="Times New Roman" w:cs="Times New Roman"/>
          <w:sz w:val="18"/>
          <w:szCs w:val="18"/>
          <w:lang w:val="en-US"/>
        </w:rPr>
        <w:fldChar w:fldCharType="end"/>
      </w:r>
      <w:r w:rsidRPr="001B106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Sunset </w:t>
      </w:r>
      <w:r w:rsidRPr="00F231D3">
        <w:rPr>
          <w:rFonts w:ascii="Times New Roman" w:hAnsi="Times New Roman" w:cs="Times New Roman"/>
          <w:sz w:val="24"/>
          <w:szCs w:val="24"/>
          <w:lang w:val="en-US"/>
        </w:rPr>
        <w:t xml:space="preserve">review of the anti-dumping measure levied </w:t>
      </w:r>
      <w:bookmarkStart w:id="0" w:name="_Hlk531270340"/>
      <w:r w:rsidRPr="00F231D3">
        <w:rPr>
          <w:rFonts w:ascii="Times New Roman" w:hAnsi="Times New Roman" w:cs="Times New Roman"/>
          <w:sz w:val="24"/>
          <w:szCs w:val="24"/>
          <w:lang w:val="en-US"/>
        </w:rPr>
        <w:t xml:space="preserve">on Brazilian imports of </w:t>
      </w:r>
      <w:r w:rsidR="00F77202">
        <w:rPr>
          <w:rFonts w:ascii="Times New Roman" w:hAnsi="Times New Roman" w:cs="Times New Roman"/>
          <w:sz w:val="24"/>
          <w:szCs w:val="24"/>
          <w:lang w:val="en-US"/>
        </w:rPr>
        <w:t>speakers</w:t>
      </w:r>
      <w:r w:rsidR="00F231D3" w:rsidRPr="00F231D3">
        <w:rPr>
          <w:rFonts w:ascii="Times New Roman" w:hAnsi="Times New Roman" w:cs="Times New Roman"/>
          <w:sz w:val="24"/>
          <w:szCs w:val="24"/>
          <w:lang w:val="en-US"/>
        </w:rPr>
        <w:t xml:space="preserve"> </w:t>
      </w:r>
      <w:r w:rsidR="008027EF" w:rsidRPr="00F231D3">
        <w:rPr>
          <w:rFonts w:ascii="Times New Roman" w:hAnsi="Times New Roman" w:cs="Times New Roman"/>
          <w:sz w:val="24"/>
          <w:szCs w:val="24"/>
          <w:lang w:val="en-US"/>
        </w:rPr>
        <w:t xml:space="preserve">usually </w:t>
      </w:r>
      <w:r w:rsidR="008027EF">
        <w:rPr>
          <w:rFonts w:ascii="Times New Roman" w:hAnsi="Times New Roman" w:cs="Times New Roman"/>
          <w:sz w:val="24"/>
          <w:szCs w:val="24"/>
          <w:lang w:val="en-US"/>
        </w:rPr>
        <w:t xml:space="preserve">classified under </w:t>
      </w:r>
      <w:r w:rsidR="00F77202">
        <w:rPr>
          <w:rFonts w:ascii="Times New Roman" w:hAnsi="Times New Roman" w:cs="Times New Roman"/>
          <w:sz w:val="24"/>
          <w:szCs w:val="24"/>
          <w:lang w:val="en-US"/>
        </w:rPr>
        <w:t>sub</w:t>
      </w:r>
      <w:r w:rsidR="008027EF">
        <w:rPr>
          <w:rFonts w:ascii="Times New Roman" w:hAnsi="Times New Roman" w:cs="Times New Roman"/>
          <w:sz w:val="24"/>
          <w:szCs w:val="24"/>
          <w:lang w:val="en-US"/>
        </w:rPr>
        <w:t>item</w:t>
      </w:r>
      <w:r w:rsidR="00F77202">
        <w:rPr>
          <w:rFonts w:ascii="Times New Roman" w:hAnsi="Times New Roman" w:cs="Times New Roman"/>
          <w:sz w:val="24"/>
          <w:szCs w:val="24"/>
          <w:lang w:val="en-US"/>
        </w:rPr>
        <w:t>s</w:t>
      </w:r>
      <w:r w:rsidR="008027EF">
        <w:rPr>
          <w:rFonts w:ascii="Times New Roman" w:hAnsi="Times New Roman" w:cs="Times New Roman"/>
          <w:sz w:val="24"/>
          <w:szCs w:val="24"/>
          <w:lang w:val="en-US"/>
        </w:rPr>
        <w:t xml:space="preserve"> </w:t>
      </w:r>
      <w:r w:rsidR="00F77202" w:rsidRPr="00F77202">
        <w:rPr>
          <w:rFonts w:ascii="Times New Roman" w:hAnsi="Times New Roman" w:cs="Times New Roman"/>
          <w:sz w:val="24"/>
          <w:szCs w:val="24"/>
          <w:lang w:val="en-US"/>
        </w:rPr>
        <w:t xml:space="preserve">8518.21.00, 8518.22.00 </w:t>
      </w:r>
      <w:r w:rsidR="00F77202">
        <w:rPr>
          <w:rFonts w:ascii="Times New Roman" w:hAnsi="Times New Roman" w:cs="Times New Roman"/>
          <w:sz w:val="24"/>
          <w:szCs w:val="24"/>
          <w:lang w:val="en-US"/>
        </w:rPr>
        <w:t>and</w:t>
      </w:r>
      <w:r w:rsidR="00F77202" w:rsidRPr="00F77202">
        <w:rPr>
          <w:rFonts w:ascii="Times New Roman" w:hAnsi="Times New Roman" w:cs="Times New Roman"/>
          <w:sz w:val="24"/>
          <w:szCs w:val="24"/>
          <w:lang w:val="en-US"/>
        </w:rPr>
        <w:t xml:space="preserve"> 8518.29.90 </w:t>
      </w:r>
      <w:r w:rsidR="007E1ACA" w:rsidRPr="005442AE">
        <w:rPr>
          <w:rFonts w:ascii="Times New Roman" w:hAnsi="Times New Roman" w:cs="Times New Roman"/>
          <w:sz w:val="24"/>
          <w:szCs w:val="24"/>
          <w:lang w:val="en-US"/>
        </w:rPr>
        <w:t xml:space="preserve">of the MERCOSUR Common Nomenclature (NCM – </w:t>
      </w:r>
      <w:proofErr w:type="spellStart"/>
      <w:r w:rsidR="007E1ACA" w:rsidRPr="005442AE">
        <w:rPr>
          <w:rFonts w:ascii="Times New Roman" w:hAnsi="Times New Roman" w:cs="Times New Roman"/>
          <w:sz w:val="24"/>
          <w:szCs w:val="24"/>
          <w:lang w:val="en-US"/>
        </w:rPr>
        <w:t>Nomenclatura</w:t>
      </w:r>
      <w:proofErr w:type="spellEnd"/>
      <w:r w:rsidR="007E1ACA" w:rsidRPr="005442AE">
        <w:rPr>
          <w:rFonts w:ascii="Times New Roman" w:hAnsi="Times New Roman" w:cs="Times New Roman"/>
          <w:sz w:val="24"/>
          <w:szCs w:val="24"/>
          <w:lang w:val="en-US"/>
        </w:rPr>
        <w:t xml:space="preserve"> </w:t>
      </w:r>
      <w:proofErr w:type="spellStart"/>
      <w:r w:rsidR="007E1ACA" w:rsidRPr="005442AE">
        <w:rPr>
          <w:rFonts w:ascii="Times New Roman" w:hAnsi="Times New Roman" w:cs="Times New Roman"/>
          <w:sz w:val="24"/>
          <w:szCs w:val="24"/>
          <w:lang w:val="en-US"/>
        </w:rPr>
        <w:t>Comum</w:t>
      </w:r>
      <w:proofErr w:type="spellEnd"/>
      <w:r w:rsidR="007E1ACA" w:rsidRPr="005442AE">
        <w:rPr>
          <w:rFonts w:ascii="Times New Roman" w:hAnsi="Times New Roman" w:cs="Times New Roman"/>
          <w:sz w:val="24"/>
          <w:szCs w:val="24"/>
          <w:lang w:val="en-US"/>
        </w:rPr>
        <w:t xml:space="preserve"> do MERCOSUL), original from</w:t>
      </w:r>
      <w:r w:rsidR="008027EF">
        <w:rPr>
          <w:rFonts w:ascii="Times New Roman" w:hAnsi="Times New Roman" w:cs="Times New Roman"/>
          <w:sz w:val="24"/>
          <w:szCs w:val="24"/>
          <w:lang w:val="en-US"/>
        </w:rPr>
        <w:t xml:space="preserve"> </w:t>
      </w:r>
      <w:r w:rsidR="008027EF" w:rsidRPr="000E4A05">
        <w:rPr>
          <w:rFonts w:ascii="Times New Roman" w:hAnsi="Times New Roman" w:cs="Times New Roman"/>
          <w:sz w:val="24"/>
          <w:szCs w:val="24"/>
          <w:lang w:val="en-US"/>
        </w:rPr>
        <w:t>China</w:t>
      </w:r>
      <w:r w:rsidR="007E1ACA" w:rsidRPr="005442AE">
        <w:rPr>
          <w:rFonts w:ascii="Times New Roman" w:hAnsi="Times New Roman" w:cs="Times New Roman"/>
          <w:sz w:val="24"/>
          <w:szCs w:val="24"/>
          <w:lang w:val="en-US"/>
        </w:rPr>
        <w:t>, and of injury to the domestic industry due to such practice.</w:t>
      </w:r>
    </w:p>
    <w:bookmarkEnd w:id="0"/>
    <w:p w:rsidR="00A63308" w:rsidRPr="005442AE" w:rsidRDefault="00A63308" w:rsidP="00A63308">
      <w:pPr>
        <w:jc w:val="both"/>
        <w:rPr>
          <w:rFonts w:ascii="Times New Roman" w:hAnsi="Times New Roman" w:cs="Times New Roman"/>
          <w:sz w:val="24"/>
          <w:szCs w:val="24"/>
          <w:lang w:val="en-US"/>
        </w:rPr>
      </w:pPr>
    </w:p>
    <w:p w:rsidR="001D6577" w:rsidRDefault="001D6577">
      <w:pPr>
        <w:rPr>
          <w:rFonts w:ascii="Times New Roman" w:hAnsi="Times New Roman" w:cs="Times New Roman"/>
          <w:sz w:val="24"/>
          <w:szCs w:val="24"/>
          <w:lang w:val="en-US"/>
        </w:rPr>
      </w:pPr>
    </w:p>
    <w:p w:rsidR="00736101"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F77202" w:rsidRDefault="007E1ACA" w:rsidP="007E1ACA">
      <w:pPr>
        <w:spacing w:after="0"/>
        <w:jc w:val="center"/>
        <w:rPr>
          <w:rFonts w:ascii="Times New Roman" w:hAnsi="Times New Roman" w:cs="Times New Roman"/>
          <w:bCs/>
          <w:sz w:val="24"/>
          <w:szCs w:val="24"/>
          <w:lang w:val="en-US"/>
        </w:rPr>
      </w:pPr>
      <w:r w:rsidRPr="00F77202">
        <w:rPr>
          <w:rFonts w:ascii="Times New Roman" w:hAnsi="Times New Roman" w:cs="Times New Roman"/>
          <w:sz w:val="24"/>
          <w:szCs w:val="24"/>
          <w:lang w:val="en-US"/>
        </w:rPr>
        <w:t xml:space="preserve">Administrative Process MDIC/SECEX/DECOM </w:t>
      </w:r>
      <w:r w:rsidR="00F77202" w:rsidRPr="00F77202">
        <w:rPr>
          <w:rFonts w:ascii="Times New Roman" w:hAnsi="Times New Roman" w:cs="Times New Roman"/>
          <w:sz w:val="24"/>
          <w:szCs w:val="24"/>
          <w:lang w:val="en-US"/>
        </w:rPr>
        <w:t>52272.001959/2018-01</w:t>
      </w:r>
    </w:p>
    <w:p w:rsidR="007E1ACA" w:rsidRPr="008027EF" w:rsidRDefault="007E1ACA" w:rsidP="007E1ACA">
      <w:pPr>
        <w:spacing w:after="0"/>
        <w:jc w:val="center"/>
        <w:rPr>
          <w:rFonts w:ascii="Times New Roman" w:hAnsi="Times New Roman" w:cs="Times New Roman"/>
          <w:sz w:val="24"/>
          <w:szCs w:val="24"/>
          <w:lang w:val="en-US"/>
        </w:rPr>
      </w:pPr>
      <w:r w:rsidRPr="008027EF">
        <w:rPr>
          <w:rFonts w:ascii="Times New Roman" w:hAnsi="Times New Roman" w:cs="Times New Roman"/>
          <w:sz w:val="24"/>
          <w:szCs w:val="24"/>
          <w:lang w:val="en-US"/>
        </w:rPr>
        <w:t xml:space="preserve">Contact: (+55 61) 2027- </w:t>
      </w:r>
      <w:r w:rsidR="008027EF">
        <w:rPr>
          <w:rFonts w:ascii="Times New Roman" w:hAnsi="Times New Roman" w:cs="Times New Roman"/>
          <w:sz w:val="24"/>
          <w:szCs w:val="24"/>
          <w:lang w:val="en-US"/>
        </w:rPr>
        <w:t>9342/</w:t>
      </w:r>
      <w:r w:rsidR="00236BA2">
        <w:rPr>
          <w:rFonts w:ascii="Times New Roman" w:hAnsi="Times New Roman" w:cs="Times New Roman"/>
          <w:sz w:val="24"/>
          <w:szCs w:val="24"/>
          <w:lang w:val="en-US"/>
        </w:rPr>
        <w:t xml:space="preserve">7914 </w:t>
      </w:r>
      <w:r w:rsidR="008027EF">
        <w:rPr>
          <w:rFonts w:ascii="Times New Roman" w:hAnsi="Times New Roman" w:cs="Times New Roman"/>
          <w:sz w:val="24"/>
          <w:szCs w:val="24"/>
          <w:lang w:val="en-US"/>
        </w:rPr>
        <w:t xml:space="preserve">or </w:t>
      </w:r>
      <w:r w:rsidR="00F77202" w:rsidRPr="00236BA2">
        <w:rPr>
          <w:rFonts w:ascii="Times New Roman" w:hAnsi="Times New Roman" w:cs="Times New Roman"/>
          <w:sz w:val="24"/>
          <w:szCs w:val="24"/>
          <w:lang w:val="en-US"/>
        </w:rPr>
        <w:t>altofalantes</w:t>
      </w:r>
      <w:r w:rsidR="008027EF" w:rsidRPr="008027EF">
        <w:rPr>
          <w:rFonts w:ascii="Times New Roman" w:hAnsi="Times New Roman" w:cs="Times New Roman"/>
          <w:sz w:val="24"/>
          <w:szCs w:val="24"/>
          <w:lang w:val="en-US"/>
        </w:rPr>
        <w:t>@mdic.gov.br</w:t>
      </w:r>
    </w:p>
    <w:p w:rsidR="00D471C0" w:rsidRPr="005442AE" w:rsidRDefault="00D471C0" w:rsidP="0036633F">
      <w:pPr>
        <w:spacing w:after="0"/>
        <w:jc w:val="center"/>
        <w:rPr>
          <w:rFonts w:ascii="Times New Roman" w:hAnsi="Times New Roman" w:cs="Times New Roman"/>
          <w:sz w:val="24"/>
          <w:szCs w:val="24"/>
          <w:lang w:val="en-US"/>
        </w:rPr>
      </w:pPr>
    </w:p>
    <w:p w:rsidR="001D6577" w:rsidRPr="005442AE" w:rsidRDefault="001D6577" w:rsidP="003D2FA9">
      <w:pPr>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C344CEE"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" filled="f"/>
            </w:pict>
          </mc:Fallback>
        </mc:AlternateContent>
      </w:r>
      <w:r w:rsidR="003D2FA9" w:rsidRPr="005442AE">
        <w:rPr>
          <w:rFonts w:ascii="Times New Roman" w:hAnsi="Times New Roman" w:cs="Times New Roman"/>
          <w:b/>
          <w:sz w:val="24"/>
          <w:szCs w:val="24"/>
          <w:lang w:val="en-US"/>
        </w:rPr>
        <w:t>GENERAL INSTRUCTIONS</w:t>
      </w:r>
    </w:p>
    <w:p w:rsidR="003D2FA9" w:rsidRPr="005442AE" w:rsidRDefault="00242520" w:rsidP="00F77202">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 xml:space="preserve">of the anti-dumping measure levied on Brazilian imports </w:t>
      </w:r>
      <w:r w:rsidR="00F77202" w:rsidRPr="00F77202">
        <w:rPr>
          <w:rFonts w:ascii="Times New Roman" w:hAnsi="Times New Roman" w:cs="Times New Roman"/>
          <w:sz w:val="24"/>
          <w:szCs w:val="24"/>
          <w:lang w:val="en-US"/>
        </w:rPr>
        <w:t xml:space="preserve">of speakers usually classified under subitems 8518.21.00, 8518.22.00 and 8518.29.90 of the MERCOSUR Common Nomenclature (NCM – </w:t>
      </w:r>
      <w:proofErr w:type="spellStart"/>
      <w:r w:rsidR="00F77202" w:rsidRPr="00F77202">
        <w:rPr>
          <w:rFonts w:ascii="Times New Roman" w:hAnsi="Times New Roman" w:cs="Times New Roman"/>
          <w:sz w:val="24"/>
          <w:szCs w:val="24"/>
          <w:lang w:val="en-US"/>
        </w:rPr>
        <w:t>Nomenclatura</w:t>
      </w:r>
      <w:proofErr w:type="spellEnd"/>
      <w:r w:rsidR="00F77202" w:rsidRPr="00F77202">
        <w:rPr>
          <w:rFonts w:ascii="Times New Roman" w:hAnsi="Times New Roman" w:cs="Times New Roman"/>
          <w:sz w:val="24"/>
          <w:szCs w:val="24"/>
          <w:lang w:val="en-US"/>
        </w:rPr>
        <w:t xml:space="preserve"> </w:t>
      </w:r>
      <w:proofErr w:type="spellStart"/>
      <w:r w:rsidR="00F77202" w:rsidRPr="00F77202">
        <w:rPr>
          <w:rFonts w:ascii="Times New Roman" w:hAnsi="Times New Roman" w:cs="Times New Roman"/>
          <w:sz w:val="24"/>
          <w:szCs w:val="24"/>
          <w:lang w:val="en-US"/>
        </w:rPr>
        <w:t>Comum</w:t>
      </w:r>
      <w:proofErr w:type="spellEnd"/>
      <w:r w:rsidR="00F77202" w:rsidRPr="00F77202">
        <w:rPr>
          <w:rFonts w:ascii="Times New Roman" w:hAnsi="Times New Roman" w:cs="Times New Roman"/>
          <w:sz w:val="24"/>
          <w:szCs w:val="24"/>
          <w:lang w:val="en-US"/>
        </w:rPr>
        <w:t xml:space="preserve"> do MERCOSUL), original from China, and of injury to the domestic industry due to such practice.</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the Department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Department of Trade Remedies (DECOM) may conduct on-the-spot verification to examine the company’s records and </w:t>
      </w:r>
      <w:r w:rsidR="00A002CC" w:rsidRPr="005442AE">
        <w:rPr>
          <w:rFonts w:ascii="Times New Roman" w:hAnsi="Times New Roman" w:cs="Times New Roman"/>
          <w:sz w:val="24"/>
          <w:szCs w:val="24"/>
          <w:lang w:val="en-US"/>
        </w:rPr>
        <w:t>confirm</w:t>
      </w:r>
      <w:r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Pr="005442AE"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w:t>
      </w:r>
      <w:proofErr w:type="spellStart"/>
      <w:r w:rsidRPr="005442AE">
        <w:rPr>
          <w:rFonts w:ascii="Times New Roman" w:hAnsi="Times New Roman" w:cs="Times New Roman"/>
          <w:sz w:val="24"/>
          <w:szCs w:val="24"/>
          <w:lang w:val="en-US"/>
        </w:rPr>
        <w:t>xlsx</w:t>
      </w:r>
      <w:proofErr w:type="spellEnd"/>
      <w:r w:rsidRPr="005442AE">
        <w:rPr>
          <w:rFonts w:ascii="Times New Roman" w:hAnsi="Times New Roman" w:cs="Times New Roman"/>
          <w:sz w:val="24"/>
          <w:szCs w:val="24"/>
          <w:lang w:val="en-US"/>
        </w:rPr>
        <w:t>”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w:t>
      </w:r>
      <w:proofErr w:type="spellStart"/>
      <w:r w:rsidRPr="005442AE">
        <w:rPr>
          <w:rFonts w:ascii="Times New Roman" w:hAnsi="Times New Roman" w:cs="Times New Roman"/>
          <w:sz w:val="24"/>
          <w:szCs w:val="24"/>
          <w:lang w:val="en-US"/>
        </w:rPr>
        <w:t>xlsx</w:t>
      </w:r>
      <w:proofErr w:type="spellEnd"/>
      <w:r w:rsidRPr="005442AE">
        <w:rPr>
          <w:rFonts w:ascii="Times New Roman" w:hAnsi="Times New Roman" w:cs="Times New Roman"/>
          <w:sz w:val="24"/>
          <w:szCs w:val="24"/>
          <w:lang w:val="en-US"/>
        </w:rPr>
        <w:t>”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3D2FA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The term to respond the questionnaire initiates on</w:t>
      </w:r>
      <w:r w:rsidRPr="005442AE">
        <w:rPr>
          <w:rFonts w:ascii="Times New Roman" w:hAnsi="Times New Roman" w:cs="Times New Roman"/>
          <w:sz w:val="24"/>
          <w:szCs w:val="24"/>
          <w:lang w:val="en-US"/>
        </w:rPr>
        <w:t xml:space="preserve"> the </w:t>
      </w:r>
      <w:r w:rsidRPr="005442AE">
        <w:rPr>
          <w:rFonts w:ascii="Times New Roman" w:hAnsi="Times New Roman" w:cs="Times New Roman"/>
          <w:bCs/>
          <w:sz w:val="24"/>
          <w:szCs w:val="24"/>
          <w:lang w:val="en-US"/>
        </w:rPr>
        <w:t>first working day following the date of the correspondence that covers this questionnaire</w:t>
      </w:r>
      <w:r w:rsidR="00917A09" w:rsidRPr="005442AE">
        <w:rPr>
          <w:rFonts w:ascii="Times New Roman" w:hAnsi="Times New Roman" w:cs="Times New Roman"/>
          <w:bCs/>
          <w:sz w:val="24"/>
          <w:szCs w:val="24"/>
          <w:lang w:val="en-US"/>
        </w:rPr>
        <w:t>.</w:t>
      </w:r>
      <w:r w:rsidR="003D2FA9" w:rsidRPr="005442AE">
        <w:rPr>
          <w:rFonts w:ascii="Times New Roman" w:hAnsi="Times New Roman" w:cs="Times New Roman"/>
          <w:bCs/>
          <w:sz w:val="24"/>
          <w:szCs w:val="24"/>
          <w:lang w:val="en-US"/>
        </w:rPr>
        <w:t xml:space="preserve"> </w:t>
      </w: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01296DA"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Authorized Representative at DECOM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DECOM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provide the Department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6B5504"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DECOM may request</w:t>
      </w:r>
      <w:r w:rsidR="00F409D1"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B010766"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1AEAC6"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jry/gQIAAP4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CC75B4" w:rsidRPr="00CC75B4" w:rsidRDefault="00CC75B4" w:rsidP="006E39E2">
      <w:pPr>
        <w:pStyle w:val="PargrafodaLista"/>
        <w:numPr>
          <w:ilvl w:val="0"/>
          <w:numId w:val="4"/>
        </w:numPr>
        <w:jc w:val="both"/>
        <w:rPr>
          <w:rFonts w:ascii="Times New Roman" w:hAnsi="Times New Roman" w:cs="Times New Roman"/>
          <w:sz w:val="24"/>
          <w:szCs w:val="24"/>
          <w:lang w:val="en-US"/>
        </w:rPr>
      </w:pPr>
      <w:r w:rsidRPr="00CC75B4">
        <w:rPr>
          <w:rFonts w:ascii="Times New Roman" w:hAnsi="Times New Roman" w:cs="Times New Roman"/>
          <w:sz w:val="24"/>
          <w:szCs w:val="24"/>
          <w:lang w:val="en-US"/>
        </w:rPr>
        <w:t>The products under antidumping review are s</w:t>
      </w:r>
      <w:r w:rsidRPr="00CC75B4">
        <w:rPr>
          <w:rFonts w:ascii="Times New Roman" w:hAnsi="Times New Roman" w:cs="Times New Roman"/>
          <w:sz w:val="24"/>
          <w:szCs w:val="24"/>
          <w:lang w:val="en-US"/>
        </w:rPr>
        <w:t xml:space="preserve">peakers usually classified under subitems 8518.21.00, 8518.22.00 and 8518.29.90 of the MERCOSUR Common Nomenclature (NCM – </w:t>
      </w:r>
      <w:proofErr w:type="spellStart"/>
      <w:r w:rsidRPr="00CC75B4">
        <w:rPr>
          <w:rFonts w:ascii="Times New Roman" w:hAnsi="Times New Roman" w:cs="Times New Roman"/>
          <w:sz w:val="24"/>
          <w:szCs w:val="24"/>
          <w:lang w:val="en-US"/>
        </w:rPr>
        <w:t>Nomenclatura</w:t>
      </w:r>
      <w:proofErr w:type="spellEnd"/>
      <w:r w:rsidRPr="00CC75B4">
        <w:rPr>
          <w:rFonts w:ascii="Times New Roman" w:hAnsi="Times New Roman" w:cs="Times New Roman"/>
          <w:sz w:val="24"/>
          <w:szCs w:val="24"/>
          <w:lang w:val="en-US"/>
        </w:rPr>
        <w:t xml:space="preserve"> </w:t>
      </w:r>
      <w:proofErr w:type="spellStart"/>
      <w:r w:rsidRPr="00CC75B4">
        <w:rPr>
          <w:rFonts w:ascii="Times New Roman" w:hAnsi="Times New Roman" w:cs="Times New Roman"/>
          <w:sz w:val="24"/>
          <w:szCs w:val="24"/>
          <w:lang w:val="en-US"/>
        </w:rPr>
        <w:t>Comum</w:t>
      </w:r>
      <w:proofErr w:type="spellEnd"/>
      <w:r w:rsidRPr="00CC75B4">
        <w:rPr>
          <w:rFonts w:ascii="Times New Roman" w:hAnsi="Times New Roman" w:cs="Times New Roman"/>
          <w:sz w:val="24"/>
          <w:szCs w:val="24"/>
          <w:lang w:val="en-US"/>
        </w:rPr>
        <w:t xml:space="preserve"> do MERCOSUL)</w:t>
      </w:r>
      <w:r w:rsidRPr="00CC75B4">
        <w:rPr>
          <w:rFonts w:ascii="Times New Roman" w:hAnsi="Times New Roman" w:cs="Times New Roman"/>
          <w:sz w:val="24"/>
          <w:szCs w:val="24"/>
          <w:lang w:val="en-US"/>
        </w:rPr>
        <w:t xml:space="preserve"> original from China Popular Republic</w:t>
      </w:r>
      <w:r w:rsidRPr="00CC75B4">
        <w:rPr>
          <w:rFonts w:ascii="Times New Roman" w:eastAsia="Calibri" w:hAnsi="Times New Roman" w:cs="Times New Roman"/>
          <w:color w:val="000000"/>
          <w:sz w:val="24"/>
          <w:szCs w:val="24"/>
          <w:lang w:val="en-US"/>
        </w:rPr>
        <w:t xml:space="preserve">, </w:t>
      </w:r>
      <w:r w:rsidRPr="00CC75B4">
        <w:rPr>
          <w:rFonts w:ascii="Times New Roman" w:hAnsi="Times New Roman" w:cs="Times New Roman"/>
          <w:sz w:val="24"/>
          <w:szCs w:val="24"/>
          <w:lang w:val="en-US"/>
        </w:rPr>
        <w:t xml:space="preserve">excluded from the scope </w:t>
      </w:r>
      <w:r w:rsidRPr="00CC75B4">
        <w:rPr>
          <w:rFonts w:ascii="Times New Roman" w:hAnsi="Times New Roman" w:cs="Times New Roman"/>
          <w:sz w:val="24"/>
          <w:szCs w:val="24"/>
          <w:lang w:val="en-US"/>
        </w:rPr>
        <w:t>telecom speakers</w:t>
      </w:r>
      <w:r w:rsidRPr="00CC75B4">
        <w:rPr>
          <w:rFonts w:ascii="Times New Roman" w:eastAsia="Calibri" w:hAnsi="Times New Roman" w:cs="Times New Roman"/>
          <w:color w:val="000000"/>
          <w:sz w:val="24"/>
          <w:szCs w:val="24"/>
          <w:lang w:val="en-US"/>
        </w:rPr>
        <w:t xml:space="preserve">, </w:t>
      </w:r>
      <w:r w:rsidRPr="00CC75B4">
        <w:rPr>
          <w:rFonts w:ascii="Times New Roman" w:hAnsi="Times New Roman" w:cs="Times New Roman"/>
          <w:sz w:val="24"/>
          <w:szCs w:val="24"/>
          <w:lang w:val="en-US"/>
        </w:rPr>
        <w:t>photos and video cameras speakers</w:t>
      </w:r>
      <w:r w:rsidRPr="00CC75B4">
        <w:rPr>
          <w:rFonts w:ascii="Times New Roman" w:eastAsia="Calibri" w:hAnsi="Times New Roman" w:cs="Times New Roman"/>
          <w:color w:val="000000"/>
          <w:sz w:val="24"/>
          <w:szCs w:val="24"/>
          <w:lang w:val="en-US"/>
        </w:rPr>
        <w:t xml:space="preserve">, </w:t>
      </w:r>
      <w:r w:rsidRPr="00CC75B4">
        <w:rPr>
          <w:rFonts w:ascii="Times New Roman" w:hAnsi="Times New Roman" w:cs="Times New Roman"/>
          <w:sz w:val="24"/>
          <w:szCs w:val="24"/>
          <w:lang w:val="en-US"/>
        </w:rPr>
        <w:t>speakers built in boxes, since such boxes neither perform any other functions nor characterize as a sound equipment</w:t>
      </w:r>
      <w:r w:rsidRPr="00CC75B4">
        <w:rPr>
          <w:rFonts w:ascii="Times New Roman" w:eastAsia="Calibri" w:hAnsi="Times New Roman" w:cs="Times New Roman"/>
          <w:color w:val="000000"/>
          <w:sz w:val="24"/>
          <w:szCs w:val="24"/>
          <w:lang w:val="en-US"/>
        </w:rPr>
        <w:t xml:space="preserve">, </w:t>
      </w:r>
      <w:r w:rsidRPr="00CC75B4">
        <w:rPr>
          <w:rFonts w:ascii="Times New Roman" w:hAnsi="Times New Roman" w:cs="Times New Roman"/>
          <w:sz w:val="24"/>
          <w:szCs w:val="24"/>
          <w:lang w:val="en-US"/>
        </w:rPr>
        <w:t>speakers for safety equipment (technical rules EVAC BS 5839-8, IEC 60849 and NFPA)</w:t>
      </w:r>
      <w:r w:rsidRPr="00CC75B4">
        <w:rPr>
          <w:rFonts w:ascii="Times New Roman" w:eastAsia="Calibri" w:hAnsi="Times New Roman" w:cs="Times New Roman"/>
          <w:color w:val="000000"/>
          <w:sz w:val="24"/>
          <w:szCs w:val="24"/>
          <w:lang w:val="en-US"/>
        </w:rPr>
        <w:t xml:space="preserve">, </w:t>
      </w:r>
      <w:r w:rsidRPr="00CC75B4">
        <w:rPr>
          <w:rFonts w:ascii="Times New Roman" w:hAnsi="Times New Roman" w:cs="Times New Roman"/>
          <w:sz w:val="24"/>
          <w:szCs w:val="24"/>
          <w:lang w:val="en-US"/>
        </w:rPr>
        <w:t>speakers for computer goods (computers, All In One – AIO, desktops, notebooks, netbooks, tablets, GPS navigators, etc.)</w:t>
      </w:r>
      <w:r w:rsidRPr="00CC75B4">
        <w:rPr>
          <w:rFonts w:ascii="Times New Roman" w:eastAsia="Calibri" w:hAnsi="Times New Roman" w:cs="Times New Roman"/>
          <w:color w:val="000000"/>
          <w:sz w:val="24"/>
          <w:szCs w:val="24"/>
          <w:lang w:val="en-US"/>
        </w:rPr>
        <w:t xml:space="preserve">, </w:t>
      </w:r>
      <w:r w:rsidRPr="00CC75B4">
        <w:rPr>
          <w:rFonts w:ascii="Times New Roman" w:hAnsi="Times New Roman" w:cs="Times New Roman"/>
          <w:sz w:val="24"/>
          <w:szCs w:val="24"/>
          <w:lang w:val="en-US"/>
        </w:rPr>
        <w:t>buzzers speakers, which supply vehicle instrumental panels</w:t>
      </w:r>
      <w:r w:rsidRPr="00CC75B4">
        <w:rPr>
          <w:rFonts w:ascii="Times New Roman" w:hAnsi="Times New Roman" w:cs="Times New Roman"/>
          <w:sz w:val="24"/>
          <w:szCs w:val="24"/>
          <w:lang w:val="en-US"/>
        </w:rPr>
        <w:t xml:space="preserve"> and</w:t>
      </w:r>
      <w:r w:rsidRPr="00CC75B4">
        <w:rPr>
          <w:rFonts w:ascii="Times New Roman" w:eastAsia="Calibri" w:hAnsi="Times New Roman" w:cs="Times New Roman"/>
          <w:color w:val="000000"/>
          <w:sz w:val="24"/>
          <w:szCs w:val="24"/>
          <w:lang w:val="en-US"/>
        </w:rPr>
        <w:t xml:space="preserve"> </w:t>
      </w:r>
      <w:r w:rsidRPr="00CC75B4">
        <w:rPr>
          <w:rFonts w:ascii="Times New Roman" w:hAnsi="Times New Roman" w:cs="Times New Roman"/>
          <w:sz w:val="24"/>
          <w:szCs w:val="24"/>
          <w:lang w:val="en-US"/>
        </w:rPr>
        <w:t>speakers designed for audio or video apparatus, which are not used in automotive vehicles, tractors and others land vehicles</w:t>
      </w:r>
      <w:r w:rsidRPr="00CC75B4">
        <w:rPr>
          <w:rFonts w:ascii="Times New Roman" w:eastAsia="Calibri" w:hAnsi="Times New Roman" w:cs="Times New Roman"/>
          <w:color w:val="000000"/>
          <w:sz w:val="24"/>
          <w:szCs w:val="24"/>
          <w:lang w:val="en-US"/>
        </w:rPr>
        <w:t>.</w:t>
      </w:r>
    </w:p>
    <w:p w:rsidR="00F231D3" w:rsidRPr="00DF2FB7" w:rsidRDefault="00F231D3" w:rsidP="001157B4">
      <w:pPr>
        <w:pStyle w:val="PargrafodaLista"/>
        <w:ind w:left="1440"/>
        <w:jc w:val="both"/>
        <w:rPr>
          <w:rFonts w:ascii="Times New Roman" w:hAnsi="Times New Roman" w:cs="Times New Roman"/>
          <w:color w:val="FF0000"/>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F231D3" w:rsidP="001157B4">
      <w:pPr>
        <w:pStyle w:val="PargrafodaLista"/>
        <w:ind w:left="1440"/>
        <w:jc w:val="both"/>
        <w:rPr>
          <w:rFonts w:ascii="Times New Roman" w:hAnsi="Times New Roman" w:cs="Times New Roman"/>
          <w:sz w:val="24"/>
          <w:szCs w:val="24"/>
          <w:lang w:val="en-US"/>
        </w:rPr>
      </w:pPr>
      <w:r w:rsidRPr="00F231D3">
        <w:rPr>
          <w:rFonts w:ascii="Times New Roman" w:hAnsi="Times New Roman" w:cs="Times New Roman"/>
          <w:sz w:val="24"/>
          <w:szCs w:val="24"/>
          <w:lang w:val="en-US"/>
        </w:rPr>
        <w:t>April</w:t>
      </w:r>
      <w:r w:rsidR="001157B4" w:rsidRPr="00F231D3">
        <w:rPr>
          <w:rFonts w:ascii="Times New Roman" w:hAnsi="Times New Roman" w:cs="Times New Roman"/>
          <w:sz w:val="24"/>
          <w:szCs w:val="24"/>
          <w:lang w:val="en-US"/>
        </w:rPr>
        <w:t xml:space="preserve"> o</w:t>
      </w:r>
      <w:r w:rsidR="001157B4" w:rsidRPr="005442AE">
        <w:rPr>
          <w:rFonts w:ascii="Times New Roman" w:hAnsi="Times New Roman" w:cs="Times New Roman"/>
          <w:sz w:val="24"/>
          <w:szCs w:val="24"/>
          <w:lang w:val="en-US"/>
        </w:rPr>
        <w:t xml:space="preserve">f </w:t>
      </w:r>
      <w:r>
        <w:rPr>
          <w:rFonts w:ascii="Times New Roman" w:hAnsi="Times New Roman" w:cs="Times New Roman"/>
          <w:sz w:val="24"/>
          <w:szCs w:val="24"/>
          <w:lang w:val="en-US"/>
        </w:rPr>
        <w:t>2017</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March</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2018</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rsidR="001157B4" w:rsidRPr="005442AE" w:rsidRDefault="00F231D3" w:rsidP="001157B4">
      <w:pPr>
        <w:ind w:left="142"/>
        <w:jc w:val="both"/>
        <w:rPr>
          <w:rFonts w:ascii="Times New Roman" w:hAnsi="Times New Roman" w:cs="Times New Roman"/>
          <w:sz w:val="24"/>
          <w:szCs w:val="24"/>
          <w:lang w:val="en-US"/>
        </w:rPr>
      </w:pPr>
      <w:r w:rsidRPr="00F231D3">
        <w:rPr>
          <w:rFonts w:ascii="Times New Roman" w:hAnsi="Times New Roman" w:cs="Times New Roman"/>
          <w:sz w:val="24"/>
          <w:szCs w:val="24"/>
          <w:lang w:val="en-US"/>
        </w:rPr>
        <w:t>April</w:t>
      </w:r>
      <w:r w:rsidR="001157B4" w:rsidRPr="00F231D3">
        <w:rPr>
          <w:rFonts w:ascii="Times New Roman" w:hAnsi="Times New Roman" w:cs="Times New Roman"/>
          <w:sz w:val="24"/>
          <w:szCs w:val="24"/>
          <w:lang w:val="en-US"/>
        </w:rPr>
        <w:t xml:space="preserve"> of </w:t>
      </w:r>
      <w:r>
        <w:rPr>
          <w:rFonts w:ascii="Times New Roman" w:hAnsi="Times New Roman" w:cs="Times New Roman"/>
          <w:sz w:val="24"/>
          <w:szCs w:val="24"/>
          <w:lang w:val="en-US"/>
        </w:rPr>
        <w:t>2013</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to </w:t>
      </w:r>
      <w:r>
        <w:rPr>
          <w:rFonts w:ascii="Times New Roman" w:hAnsi="Times New Roman" w:cs="Times New Roman"/>
          <w:sz w:val="24"/>
          <w:szCs w:val="24"/>
          <w:lang w:val="en-US"/>
        </w:rPr>
        <w:t>March</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w:t>
      </w:r>
      <w:r>
        <w:rPr>
          <w:rFonts w:ascii="Times New Roman" w:hAnsi="Times New Roman" w:cs="Times New Roman"/>
          <w:sz w:val="24"/>
          <w:szCs w:val="24"/>
          <w:lang w:val="en-US"/>
        </w:rPr>
        <w:t>2018</w:t>
      </w:r>
      <w:r w:rsidR="001157B4" w:rsidRPr="005442AE">
        <w:rPr>
          <w:rFonts w:ascii="Times New Roman" w:hAnsi="Times New Roman" w:cs="Times New Roman"/>
          <w:sz w:val="24"/>
          <w:szCs w:val="24"/>
          <w:lang w:val="en-US"/>
        </w:rPr>
        <w:t>, divided into five periods, in accordance to the specification below:</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P1 - </w:t>
      </w:r>
      <w:r w:rsidR="00F231D3" w:rsidRPr="00F231D3">
        <w:rPr>
          <w:rFonts w:ascii="Times New Roman" w:hAnsi="Times New Roman" w:cs="Times New Roman"/>
          <w:sz w:val="24"/>
          <w:szCs w:val="24"/>
          <w:lang w:val="en-US"/>
        </w:rPr>
        <w:t>April</w:t>
      </w:r>
      <w:r w:rsidRPr="00F231D3">
        <w:rPr>
          <w:rFonts w:ascii="Times New Roman" w:hAnsi="Times New Roman" w:cs="Times New Roman"/>
          <w:sz w:val="24"/>
          <w:szCs w:val="24"/>
          <w:lang w:val="en-US"/>
        </w:rPr>
        <w:t xml:space="preserve"> of </w:t>
      </w:r>
      <w:r w:rsidR="00F231D3" w:rsidRPr="00F231D3">
        <w:rPr>
          <w:rFonts w:ascii="Times New Roman" w:hAnsi="Times New Roman" w:cs="Times New Roman"/>
          <w:sz w:val="24"/>
          <w:szCs w:val="24"/>
          <w:lang w:val="en-US"/>
        </w:rPr>
        <w:t>2013</w:t>
      </w:r>
      <w:r w:rsidRPr="00F231D3">
        <w:rPr>
          <w:rFonts w:ascii="Times New Roman" w:hAnsi="Times New Roman" w:cs="Times New Roman"/>
          <w:sz w:val="24"/>
          <w:szCs w:val="24"/>
          <w:lang w:val="en-US"/>
        </w:rPr>
        <w:t xml:space="preserve"> to </w:t>
      </w:r>
      <w:r w:rsidR="00F231D3" w:rsidRPr="00F231D3">
        <w:rPr>
          <w:rFonts w:ascii="Times New Roman" w:hAnsi="Times New Roman" w:cs="Times New Roman"/>
          <w:sz w:val="24"/>
          <w:szCs w:val="24"/>
          <w:lang w:val="en-US"/>
        </w:rPr>
        <w:t>March</w:t>
      </w:r>
      <w:r w:rsidRPr="00F231D3">
        <w:rPr>
          <w:rFonts w:ascii="Times New Roman" w:hAnsi="Times New Roman" w:cs="Times New Roman"/>
          <w:sz w:val="24"/>
          <w:szCs w:val="24"/>
          <w:lang w:val="en-US"/>
        </w:rPr>
        <w:t xml:space="preserve"> of </w:t>
      </w:r>
      <w:r w:rsidR="00F231D3" w:rsidRPr="00F231D3">
        <w:rPr>
          <w:rFonts w:ascii="Times New Roman" w:hAnsi="Times New Roman" w:cs="Times New Roman"/>
          <w:sz w:val="24"/>
          <w:szCs w:val="24"/>
          <w:lang w:val="en-US"/>
        </w:rPr>
        <w:t>2014</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P2 - </w:t>
      </w:r>
      <w:r w:rsidR="00F231D3" w:rsidRPr="00F231D3">
        <w:rPr>
          <w:rFonts w:ascii="Times New Roman" w:hAnsi="Times New Roman" w:cs="Times New Roman"/>
          <w:sz w:val="24"/>
          <w:szCs w:val="24"/>
          <w:lang w:val="en-US"/>
        </w:rPr>
        <w:t>April of 201</w:t>
      </w:r>
      <w:r w:rsidR="00F231D3">
        <w:rPr>
          <w:rFonts w:ascii="Times New Roman" w:hAnsi="Times New Roman" w:cs="Times New Roman"/>
          <w:sz w:val="24"/>
          <w:szCs w:val="24"/>
          <w:lang w:val="en-US"/>
        </w:rPr>
        <w:t>4</w:t>
      </w:r>
      <w:r w:rsidR="00F231D3" w:rsidRPr="00F231D3">
        <w:rPr>
          <w:rFonts w:ascii="Times New Roman" w:hAnsi="Times New Roman" w:cs="Times New Roman"/>
          <w:sz w:val="24"/>
          <w:szCs w:val="24"/>
          <w:lang w:val="en-US"/>
        </w:rPr>
        <w:t xml:space="preserve"> to March of 201</w:t>
      </w:r>
      <w:r w:rsidR="00F231D3">
        <w:rPr>
          <w:rFonts w:ascii="Times New Roman" w:hAnsi="Times New Roman" w:cs="Times New Roman"/>
          <w:sz w:val="24"/>
          <w:szCs w:val="24"/>
          <w:lang w:val="en-US"/>
        </w:rPr>
        <w:t>5</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P3 - </w:t>
      </w:r>
      <w:r w:rsidR="00F231D3" w:rsidRPr="00F231D3">
        <w:rPr>
          <w:rFonts w:ascii="Times New Roman" w:hAnsi="Times New Roman" w:cs="Times New Roman"/>
          <w:sz w:val="24"/>
          <w:szCs w:val="24"/>
          <w:lang w:val="en-US"/>
        </w:rPr>
        <w:t xml:space="preserve">April of </w:t>
      </w:r>
      <w:r w:rsidR="00F231D3">
        <w:rPr>
          <w:rFonts w:ascii="Times New Roman" w:hAnsi="Times New Roman" w:cs="Times New Roman"/>
          <w:sz w:val="24"/>
          <w:szCs w:val="24"/>
          <w:lang w:val="en-US"/>
        </w:rPr>
        <w:t>2015</w:t>
      </w:r>
      <w:r w:rsidR="00F231D3" w:rsidRPr="00F231D3">
        <w:rPr>
          <w:rFonts w:ascii="Times New Roman" w:hAnsi="Times New Roman" w:cs="Times New Roman"/>
          <w:sz w:val="24"/>
          <w:szCs w:val="24"/>
          <w:lang w:val="en-US"/>
        </w:rPr>
        <w:t xml:space="preserve"> to March of </w:t>
      </w:r>
      <w:r w:rsidR="00F231D3">
        <w:rPr>
          <w:rFonts w:ascii="Times New Roman" w:hAnsi="Times New Roman" w:cs="Times New Roman"/>
          <w:sz w:val="24"/>
          <w:szCs w:val="24"/>
          <w:lang w:val="en-US"/>
        </w:rPr>
        <w:t>2016</w:t>
      </w:r>
    </w:p>
    <w:p w:rsidR="001157B4" w:rsidRPr="005442AE" w:rsidRDefault="001157B4" w:rsidP="001157B4">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F231D3" w:rsidRPr="00F231D3">
        <w:rPr>
          <w:rFonts w:ascii="Times New Roman" w:hAnsi="Times New Roman" w:cs="Times New Roman"/>
          <w:sz w:val="24"/>
          <w:szCs w:val="24"/>
          <w:lang w:val="en-US"/>
        </w:rPr>
        <w:t xml:space="preserve">April of </w:t>
      </w:r>
      <w:r w:rsidR="00F231D3">
        <w:rPr>
          <w:rFonts w:ascii="Times New Roman" w:hAnsi="Times New Roman" w:cs="Times New Roman"/>
          <w:sz w:val="24"/>
          <w:szCs w:val="24"/>
          <w:lang w:val="en-US"/>
        </w:rPr>
        <w:t>2016</w:t>
      </w:r>
      <w:r w:rsidR="00F231D3" w:rsidRPr="00F231D3">
        <w:rPr>
          <w:rFonts w:ascii="Times New Roman" w:hAnsi="Times New Roman" w:cs="Times New Roman"/>
          <w:sz w:val="24"/>
          <w:szCs w:val="24"/>
          <w:lang w:val="en-US"/>
        </w:rPr>
        <w:t xml:space="preserve"> to March of </w:t>
      </w:r>
      <w:r w:rsidR="00F231D3">
        <w:rPr>
          <w:rFonts w:ascii="Times New Roman" w:hAnsi="Times New Roman" w:cs="Times New Roman"/>
          <w:sz w:val="24"/>
          <w:szCs w:val="24"/>
          <w:lang w:val="en-US"/>
        </w:rPr>
        <w:t>2017</w:t>
      </w:r>
    </w:p>
    <w:p w:rsidR="00765DD6" w:rsidRDefault="001157B4" w:rsidP="00F231D3">
      <w:pPr>
        <w:pStyle w:val="PargrafodaLista"/>
        <w:ind w:left="144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P4 - </w:t>
      </w:r>
      <w:r w:rsidR="00F231D3" w:rsidRPr="00F231D3">
        <w:rPr>
          <w:rFonts w:ascii="Times New Roman" w:hAnsi="Times New Roman" w:cs="Times New Roman"/>
          <w:sz w:val="24"/>
          <w:szCs w:val="24"/>
          <w:lang w:val="en-US"/>
        </w:rPr>
        <w:t xml:space="preserve">April of </w:t>
      </w:r>
      <w:r w:rsidR="00F231D3">
        <w:rPr>
          <w:rFonts w:ascii="Times New Roman" w:hAnsi="Times New Roman" w:cs="Times New Roman"/>
          <w:sz w:val="24"/>
          <w:szCs w:val="24"/>
          <w:lang w:val="en-US"/>
        </w:rPr>
        <w:t>2017</w:t>
      </w:r>
      <w:r w:rsidR="00F231D3" w:rsidRPr="00F231D3">
        <w:rPr>
          <w:rFonts w:ascii="Times New Roman" w:hAnsi="Times New Roman" w:cs="Times New Roman"/>
          <w:sz w:val="24"/>
          <w:szCs w:val="24"/>
          <w:lang w:val="en-US"/>
        </w:rPr>
        <w:t xml:space="preserve"> to March of </w:t>
      </w:r>
      <w:r w:rsidR="00F231D3">
        <w:rPr>
          <w:rFonts w:ascii="Times New Roman" w:hAnsi="Times New Roman" w:cs="Times New Roman"/>
          <w:sz w:val="24"/>
          <w:szCs w:val="24"/>
          <w:lang w:val="en-US"/>
        </w:rPr>
        <w:t>2018</w:t>
      </w: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Default="00CC75B4" w:rsidP="00F231D3">
      <w:pPr>
        <w:pStyle w:val="PargrafodaLista"/>
        <w:ind w:left="1440"/>
        <w:jc w:val="both"/>
        <w:rPr>
          <w:rFonts w:ascii="Times New Roman" w:hAnsi="Times New Roman" w:cs="Times New Roman"/>
          <w:sz w:val="24"/>
          <w:szCs w:val="24"/>
          <w:lang w:val="en-US"/>
        </w:rPr>
      </w:pPr>
    </w:p>
    <w:p w:rsidR="00CC75B4" w:rsidRPr="005442AE" w:rsidRDefault="00CC75B4" w:rsidP="00F231D3">
      <w:pPr>
        <w:pStyle w:val="PargrafodaLista"/>
        <w:ind w:left="1440"/>
        <w:jc w:val="both"/>
        <w:rPr>
          <w:rFonts w:ascii="Times New Roman" w:hAnsi="Times New Roman" w:cs="Times New Roman"/>
          <w:sz w:val="24"/>
          <w:szCs w:val="24"/>
          <w:lang w:val="en-US"/>
        </w:rPr>
      </w:pPr>
      <w:bookmarkStart w:id="1" w:name="_GoBack"/>
      <w:bookmarkEnd w:id="1"/>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F5587B"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5.6 Correlate </w:t>
      </w:r>
      <w:r w:rsidR="00F75CF0"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CODPROD with the product identification code (CODIP), based on the characteristics listed below:</w:t>
      </w:r>
    </w:p>
    <w:p w:rsidR="00A53C9F" w:rsidRPr="008A78A0" w:rsidRDefault="00A53C9F" w:rsidP="00A53C9F">
      <w:pPr>
        <w:jc w:val="both"/>
        <w:rPr>
          <w:rFonts w:ascii="Times New Roman" w:eastAsia="Garamond" w:hAnsi="Times New Roman" w:cs="Times New Roman"/>
          <w:b/>
          <w:color w:val="000000"/>
          <w:sz w:val="24"/>
          <w:szCs w:val="24"/>
          <w:lang w:val="en-US"/>
        </w:rPr>
      </w:pPr>
      <w:r w:rsidRPr="00041176">
        <w:rPr>
          <w:rFonts w:ascii="Times New Roman" w:hAnsi="Times New Roman" w:cs="Times New Roman"/>
          <w:b/>
          <w:bCs/>
          <w:sz w:val="24"/>
          <w:szCs w:val="24"/>
          <w:lang w:val="en-US"/>
        </w:rPr>
        <w:t>Characteristic</w:t>
      </w:r>
      <w:r w:rsidRPr="00A53C9F">
        <w:rPr>
          <w:rFonts w:ascii="Times New Roman" w:eastAsia="Garamond" w:hAnsi="Times New Roman" w:cs="Times New Roman"/>
          <w:b/>
          <w:color w:val="000000"/>
          <w:sz w:val="24"/>
          <w:szCs w:val="24"/>
          <w:lang w:val="es-AR"/>
        </w:rPr>
        <w:t xml:space="preserve"> 1: </w:t>
      </w:r>
      <w:r w:rsidR="00041176" w:rsidRPr="008A78A0">
        <w:rPr>
          <w:rFonts w:ascii="Times New Roman" w:eastAsia="Garamond" w:hAnsi="Times New Roman" w:cs="Times New Roman"/>
          <w:b/>
          <w:color w:val="000000"/>
          <w:sz w:val="24"/>
          <w:szCs w:val="24"/>
          <w:lang w:val="en-US"/>
        </w:rPr>
        <w:t>Gross Weight (package included)</w:t>
      </w:r>
    </w:p>
    <w:tbl>
      <w:tblPr>
        <w:tblW w:w="9375" w:type="dxa"/>
        <w:tblInd w:w="26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CellMar>
          <w:left w:w="70" w:type="dxa"/>
          <w:right w:w="70" w:type="dxa"/>
        </w:tblCellMar>
        <w:tblLook w:val="04A0" w:firstRow="1" w:lastRow="0" w:firstColumn="1" w:lastColumn="0" w:noHBand="0" w:noVBand="1"/>
      </w:tblPr>
      <w:tblGrid>
        <w:gridCol w:w="1010"/>
        <w:gridCol w:w="8365"/>
      </w:tblGrid>
      <w:tr w:rsidR="00041176" w:rsidRPr="008A78A0" w:rsidTr="005B32A2">
        <w:trPr>
          <w:trHeight w:val="170"/>
        </w:trPr>
        <w:tc>
          <w:tcPr>
            <w:tcW w:w="1010" w:type="dxa"/>
            <w:tcBorders>
              <w:top w:val="single" w:sz="12" w:space="0" w:color="auto"/>
              <w:left w:val="single" w:sz="12" w:space="0" w:color="auto"/>
              <w:bottom w:val="single" w:sz="12" w:space="0" w:color="auto"/>
              <w:right w:val="single" w:sz="6" w:space="0" w:color="auto"/>
            </w:tcBorders>
            <w:vAlign w:val="center"/>
            <w:hideMark/>
          </w:tcPr>
          <w:p w:rsidR="00041176" w:rsidRPr="008A78A0" w:rsidRDefault="005B32A2" w:rsidP="005B32A2">
            <w:pPr>
              <w:spacing w:after="0"/>
              <w:rPr>
                <w:rFonts w:ascii="Times New Roman" w:eastAsia="Garamond" w:hAnsi="Times New Roman" w:cs="Times New Roman"/>
                <w:b/>
                <w:color w:val="000000"/>
                <w:sz w:val="24"/>
                <w:szCs w:val="24"/>
                <w:lang w:val="en-US"/>
              </w:rPr>
            </w:pPr>
            <w:r w:rsidRPr="008A78A0">
              <w:rPr>
                <w:rFonts w:ascii="Times New Roman" w:eastAsia="Garamond" w:hAnsi="Times New Roman" w:cs="Times New Roman"/>
                <w:b/>
                <w:color w:val="000000"/>
                <w:sz w:val="24"/>
                <w:szCs w:val="24"/>
                <w:lang w:val="en-US"/>
              </w:rPr>
              <w:t>Code</w:t>
            </w:r>
          </w:p>
        </w:tc>
        <w:tc>
          <w:tcPr>
            <w:tcW w:w="8365" w:type="dxa"/>
            <w:tcBorders>
              <w:top w:val="single" w:sz="12" w:space="0" w:color="auto"/>
              <w:left w:val="single" w:sz="6" w:space="0" w:color="auto"/>
              <w:bottom w:val="single" w:sz="12" w:space="0" w:color="auto"/>
              <w:right w:val="single" w:sz="12" w:space="0" w:color="auto"/>
            </w:tcBorders>
            <w:vAlign w:val="center"/>
            <w:hideMark/>
          </w:tcPr>
          <w:p w:rsidR="00041176" w:rsidRPr="008A78A0" w:rsidRDefault="005B32A2" w:rsidP="005B32A2">
            <w:pPr>
              <w:spacing w:after="0"/>
              <w:rPr>
                <w:rFonts w:ascii="Times New Roman" w:eastAsia="Garamond" w:hAnsi="Times New Roman" w:cs="Times New Roman"/>
                <w:b/>
                <w:color w:val="000000"/>
                <w:sz w:val="24"/>
                <w:szCs w:val="24"/>
                <w:lang w:val="en-US"/>
              </w:rPr>
            </w:pPr>
            <w:r w:rsidRPr="008A78A0">
              <w:rPr>
                <w:rFonts w:ascii="Times New Roman" w:eastAsia="Garamond" w:hAnsi="Times New Roman" w:cs="Times New Roman"/>
                <w:b/>
                <w:color w:val="000000"/>
                <w:sz w:val="24"/>
                <w:szCs w:val="24"/>
                <w:lang w:val="en-US"/>
              </w:rPr>
              <w:t>Weight</w:t>
            </w:r>
          </w:p>
        </w:tc>
      </w:tr>
      <w:tr w:rsidR="00041176" w:rsidRPr="008A78A0" w:rsidTr="005B32A2">
        <w:trPr>
          <w:trHeight w:val="170"/>
        </w:trPr>
        <w:tc>
          <w:tcPr>
            <w:tcW w:w="1010" w:type="dxa"/>
            <w:tcBorders>
              <w:top w:val="single" w:sz="12" w:space="0" w:color="auto"/>
              <w:left w:val="single" w:sz="12" w:space="0" w:color="auto"/>
              <w:bottom w:val="single" w:sz="6" w:space="0" w:color="auto"/>
              <w:right w:val="single" w:sz="6" w:space="0" w:color="auto"/>
            </w:tcBorders>
            <w:noWrap/>
            <w:vAlign w:val="center"/>
            <w:hideMark/>
          </w:tcPr>
          <w:p w:rsidR="00041176" w:rsidRPr="008A78A0" w:rsidRDefault="00041176" w:rsidP="005B32A2">
            <w:pPr>
              <w:spacing w:after="0"/>
              <w:rPr>
                <w:rFonts w:ascii="Times New Roman" w:eastAsia="Times New Roman" w:hAnsi="Times New Roman" w:cs="Times New Roman"/>
                <w:sz w:val="24"/>
                <w:szCs w:val="24"/>
                <w:lang w:val="en-US"/>
              </w:rPr>
            </w:pPr>
            <w:r w:rsidRPr="008A78A0">
              <w:rPr>
                <w:rFonts w:ascii="Times New Roman" w:hAnsi="Times New Roman" w:cs="Times New Roman"/>
                <w:sz w:val="24"/>
                <w:szCs w:val="24"/>
                <w:lang w:val="en-US"/>
              </w:rPr>
              <w:t>A01</w:t>
            </w:r>
          </w:p>
        </w:tc>
        <w:tc>
          <w:tcPr>
            <w:tcW w:w="8365" w:type="dxa"/>
            <w:tcBorders>
              <w:top w:val="single" w:sz="12" w:space="0" w:color="auto"/>
              <w:left w:val="single" w:sz="6" w:space="0" w:color="auto"/>
              <w:bottom w:val="single" w:sz="6" w:space="0" w:color="auto"/>
              <w:right w:val="single" w:sz="12" w:space="0" w:color="auto"/>
            </w:tcBorders>
            <w:noWrap/>
            <w:vAlign w:val="center"/>
            <w:hideMark/>
          </w:tcPr>
          <w:p w:rsidR="00041176" w:rsidRPr="008A78A0" w:rsidRDefault="005B32A2" w:rsidP="005B32A2">
            <w:pPr>
              <w:spacing w:after="0"/>
              <w:rPr>
                <w:rFonts w:ascii="Times New Roman" w:hAnsi="Times New Roman" w:cs="Times New Roman"/>
                <w:sz w:val="24"/>
                <w:szCs w:val="24"/>
                <w:lang w:val="en-US"/>
              </w:rPr>
            </w:pPr>
            <w:r w:rsidRPr="008A78A0">
              <w:rPr>
                <w:rFonts w:ascii="Times New Roman" w:hAnsi="Times New Roman" w:cs="Times New Roman"/>
                <w:sz w:val="24"/>
                <w:szCs w:val="24"/>
                <w:lang w:val="en-US"/>
              </w:rPr>
              <w:t xml:space="preserve">Not above </w:t>
            </w:r>
            <w:r w:rsidR="00041176" w:rsidRPr="008A78A0">
              <w:rPr>
                <w:rFonts w:ascii="Times New Roman" w:hAnsi="Times New Roman" w:cs="Times New Roman"/>
                <w:sz w:val="24"/>
                <w:szCs w:val="24"/>
                <w:lang w:val="en-US"/>
              </w:rPr>
              <w:t>150 g</w:t>
            </w:r>
          </w:p>
        </w:tc>
      </w:tr>
      <w:tr w:rsidR="00041176" w:rsidRPr="00CC75B4" w:rsidTr="005B32A2">
        <w:trPr>
          <w:trHeight w:val="17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041176" w:rsidRPr="008A78A0" w:rsidRDefault="00041176" w:rsidP="005B32A2">
            <w:pPr>
              <w:spacing w:after="0"/>
              <w:rPr>
                <w:rFonts w:ascii="Times New Roman" w:hAnsi="Times New Roman" w:cs="Times New Roman"/>
                <w:sz w:val="24"/>
                <w:szCs w:val="24"/>
                <w:lang w:val="en-US"/>
              </w:rPr>
            </w:pPr>
            <w:r w:rsidRPr="008A78A0">
              <w:rPr>
                <w:rFonts w:ascii="Times New Roman" w:hAnsi="Times New Roman" w:cs="Times New Roman"/>
                <w:sz w:val="24"/>
                <w:szCs w:val="24"/>
                <w:lang w:val="en-US"/>
              </w:rPr>
              <w:t>A02</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041176" w:rsidRPr="008A78A0" w:rsidRDefault="005B32A2" w:rsidP="005B32A2">
            <w:pPr>
              <w:pStyle w:val="Default"/>
              <w:rPr>
                <w:lang w:val="en-US"/>
              </w:rPr>
            </w:pPr>
            <w:r w:rsidRPr="008A78A0">
              <w:rPr>
                <w:lang w:val="en-US"/>
              </w:rPr>
              <w:t xml:space="preserve">More than </w:t>
            </w:r>
            <w:r w:rsidR="00041176" w:rsidRPr="008A78A0">
              <w:rPr>
                <w:lang w:val="en-US"/>
              </w:rPr>
              <w:t xml:space="preserve">150 g </w:t>
            </w:r>
            <w:r w:rsidRPr="008A78A0">
              <w:rPr>
                <w:lang w:val="en-US"/>
              </w:rPr>
              <w:t xml:space="preserve">but not above </w:t>
            </w:r>
            <w:r w:rsidR="00041176" w:rsidRPr="008A78A0">
              <w:rPr>
                <w:lang w:val="en-US"/>
              </w:rPr>
              <w:t>500 g</w:t>
            </w:r>
          </w:p>
        </w:tc>
      </w:tr>
      <w:tr w:rsidR="00041176" w:rsidRPr="00CC75B4" w:rsidTr="005B32A2">
        <w:trPr>
          <w:trHeight w:val="17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041176" w:rsidRPr="008A78A0" w:rsidRDefault="00041176" w:rsidP="005B32A2">
            <w:pPr>
              <w:spacing w:after="0"/>
              <w:rPr>
                <w:rFonts w:ascii="Times New Roman" w:hAnsi="Times New Roman" w:cs="Times New Roman"/>
                <w:sz w:val="24"/>
                <w:szCs w:val="24"/>
                <w:lang w:val="en-US"/>
              </w:rPr>
            </w:pPr>
            <w:r w:rsidRPr="008A78A0">
              <w:rPr>
                <w:rFonts w:ascii="Times New Roman" w:hAnsi="Times New Roman" w:cs="Times New Roman"/>
                <w:sz w:val="24"/>
                <w:szCs w:val="24"/>
                <w:lang w:val="en-US"/>
              </w:rPr>
              <w:t>A03</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041176" w:rsidRPr="008A78A0" w:rsidRDefault="005B32A2" w:rsidP="005B32A2">
            <w:pPr>
              <w:pStyle w:val="Default"/>
              <w:rPr>
                <w:lang w:val="en-US"/>
              </w:rPr>
            </w:pPr>
            <w:r w:rsidRPr="008A78A0">
              <w:rPr>
                <w:lang w:val="en-US"/>
              </w:rPr>
              <w:t>More than</w:t>
            </w:r>
            <w:r w:rsidR="00041176" w:rsidRPr="008A78A0">
              <w:rPr>
                <w:lang w:val="en-US"/>
              </w:rPr>
              <w:t xml:space="preserve"> 500 g </w:t>
            </w:r>
            <w:r w:rsidRPr="008A78A0">
              <w:rPr>
                <w:lang w:val="en-US"/>
              </w:rPr>
              <w:t xml:space="preserve">but not above </w:t>
            </w:r>
            <w:r w:rsidR="00041176" w:rsidRPr="008A78A0">
              <w:rPr>
                <w:lang w:val="en-US"/>
              </w:rPr>
              <w:t>1.000 g</w:t>
            </w:r>
          </w:p>
        </w:tc>
      </w:tr>
      <w:tr w:rsidR="00041176" w:rsidRPr="00CC75B4" w:rsidTr="005B32A2">
        <w:trPr>
          <w:trHeight w:val="17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041176" w:rsidRPr="008A78A0" w:rsidRDefault="00041176" w:rsidP="005B32A2">
            <w:pPr>
              <w:spacing w:after="0"/>
              <w:rPr>
                <w:rFonts w:ascii="Times New Roman" w:hAnsi="Times New Roman" w:cs="Times New Roman"/>
                <w:sz w:val="24"/>
                <w:szCs w:val="24"/>
                <w:lang w:val="en-US"/>
              </w:rPr>
            </w:pPr>
            <w:r w:rsidRPr="008A78A0">
              <w:rPr>
                <w:rFonts w:ascii="Times New Roman" w:hAnsi="Times New Roman" w:cs="Times New Roman"/>
                <w:sz w:val="24"/>
                <w:szCs w:val="24"/>
                <w:lang w:val="en-US"/>
              </w:rPr>
              <w:t>A04</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041176" w:rsidRPr="008A78A0" w:rsidRDefault="005B32A2" w:rsidP="005B32A2">
            <w:pPr>
              <w:pStyle w:val="Default"/>
              <w:rPr>
                <w:lang w:val="en-US"/>
              </w:rPr>
            </w:pPr>
            <w:r w:rsidRPr="008A78A0">
              <w:rPr>
                <w:lang w:val="en-US"/>
              </w:rPr>
              <w:t>More than</w:t>
            </w:r>
            <w:r w:rsidR="00041176" w:rsidRPr="008A78A0">
              <w:rPr>
                <w:lang w:val="en-US"/>
              </w:rPr>
              <w:t xml:space="preserve"> 1.000 g </w:t>
            </w:r>
            <w:r w:rsidRPr="008A78A0">
              <w:rPr>
                <w:lang w:val="en-US"/>
              </w:rPr>
              <w:t xml:space="preserve">but not above </w:t>
            </w:r>
            <w:r w:rsidR="00041176" w:rsidRPr="008A78A0">
              <w:rPr>
                <w:lang w:val="en-US"/>
              </w:rPr>
              <w:t>2.000 g</w:t>
            </w:r>
          </w:p>
        </w:tc>
      </w:tr>
      <w:tr w:rsidR="00041176" w:rsidRPr="00CC75B4" w:rsidTr="005B32A2">
        <w:trPr>
          <w:trHeight w:val="17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041176" w:rsidRPr="008A78A0" w:rsidRDefault="00041176" w:rsidP="005B32A2">
            <w:pPr>
              <w:spacing w:after="0"/>
              <w:rPr>
                <w:rFonts w:ascii="Times New Roman" w:hAnsi="Times New Roman" w:cs="Times New Roman"/>
                <w:sz w:val="24"/>
                <w:szCs w:val="24"/>
                <w:lang w:val="en-US"/>
              </w:rPr>
            </w:pPr>
            <w:r w:rsidRPr="008A78A0">
              <w:rPr>
                <w:rFonts w:ascii="Times New Roman" w:hAnsi="Times New Roman" w:cs="Times New Roman"/>
                <w:sz w:val="24"/>
                <w:szCs w:val="24"/>
                <w:lang w:val="en-US"/>
              </w:rPr>
              <w:t>A05</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041176" w:rsidRPr="008A78A0" w:rsidRDefault="005B32A2" w:rsidP="005B32A2">
            <w:pPr>
              <w:pStyle w:val="Default"/>
              <w:rPr>
                <w:lang w:val="en-US"/>
              </w:rPr>
            </w:pPr>
            <w:r w:rsidRPr="008A78A0">
              <w:rPr>
                <w:lang w:val="en-US"/>
              </w:rPr>
              <w:t>More than</w:t>
            </w:r>
            <w:r w:rsidR="00041176" w:rsidRPr="008A78A0">
              <w:rPr>
                <w:lang w:val="en-US"/>
              </w:rPr>
              <w:t xml:space="preserve"> 2.000 g </w:t>
            </w:r>
            <w:r w:rsidRPr="008A78A0">
              <w:rPr>
                <w:lang w:val="en-US"/>
              </w:rPr>
              <w:t xml:space="preserve">but not above </w:t>
            </w:r>
            <w:r w:rsidR="00041176" w:rsidRPr="008A78A0">
              <w:rPr>
                <w:lang w:val="en-US"/>
              </w:rPr>
              <w:t>4.000 g</w:t>
            </w:r>
          </w:p>
        </w:tc>
      </w:tr>
      <w:tr w:rsidR="00041176" w:rsidRPr="00CC75B4" w:rsidTr="005B32A2">
        <w:trPr>
          <w:trHeight w:val="17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041176" w:rsidRPr="008A78A0" w:rsidRDefault="00041176" w:rsidP="005B32A2">
            <w:pPr>
              <w:spacing w:after="0"/>
              <w:rPr>
                <w:rFonts w:ascii="Times New Roman" w:hAnsi="Times New Roman" w:cs="Times New Roman"/>
                <w:sz w:val="24"/>
                <w:szCs w:val="24"/>
                <w:lang w:val="en-US"/>
              </w:rPr>
            </w:pPr>
            <w:r w:rsidRPr="008A78A0">
              <w:rPr>
                <w:rFonts w:ascii="Times New Roman" w:hAnsi="Times New Roman" w:cs="Times New Roman"/>
                <w:sz w:val="24"/>
                <w:szCs w:val="24"/>
                <w:lang w:val="en-US"/>
              </w:rPr>
              <w:t>A06</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041176" w:rsidRPr="008A78A0" w:rsidRDefault="005B32A2" w:rsidP="005B32A2">
            <w:pPr>
              <w:pStyle w:val="Default"/>
              <w:rPr>
                <w:lang w:val="en-US"/>
              </w:rPr>
            </w:pPr>
            <w:r w:rsidRPr="008A78A0">
              <w:rPr>
                <w:lang w:val="en-US"/>
              </w:rPr>
              <w:t xml:space="preserve">More than </w:t>
            </w:r>
            <w:r w:rsidR="00041176" w:rsidRPr="008A78A0">
              <w:rPr>
                <w:lang w:val="en-US"/>
              </w:rPr>
              <w:t xml:space="preserve">4.000 g </w:t>
            </w:r>
            <w:r w:rsidRPr="008A78A0">
              <w:rPr>
                <w:lang w:val="en-US"/>
              </w:rPr>
              <w:t xml:space="preserve">but not above </w:t>
            </w:r>
            <w:r w:rsidR="00041176" w:rsidRPr="008A78A0">
              <w:rPr>
                <w:lang w:val="en-US"/>
              </w:rPr>
              <w:t>8.000 g</w:t>
            </w:r>
          </w:p>
        </w:tc>
      </w:tr>
      <w:tr w:rsidR="00041176" w:rsidRPr="008A78A0" w:rsidTr="005B32A2">
        <w:trPr>
          <w:trHeight w:val="170"/>
        </w:trPr>
        <w:tc>
          <w:tcPr>
            <w:tcW w:w="1010" w:type="dxa"/>
            <w:tcBorders>
              <w:top w:val="single" w:sz="6" w:space="0" w:color="auto"/>
              <w:left w:val="single" w:sz="12" w:space="0" w:color="auto"/>
              <w:bottom w:val="single" w:sz="6" w:space="0" w:color="auto"/>
              <w:right w:val="single" w:sz="6" w:space="0" w:color="auto"/>
            </w:tcBorders>
            <w:noWrap/>
            <w:vAlign w:val="center"/>
            <w:hideMark/>
          </w:tcPr>
          <w:p w:rsidR="00041176" w:rsidRPr="008A78A0" w:rsidRDefault="00041176" w:rsidP="005B32A2">
            <w:pPr>
              <w:spacing w:after="0"/>
              <w:rPr>
                <w:rFonts w:ascii="Times New Roman" w:hAnsi="Times New Roman" w:cs="Times New Roman"/>
                <w:sz w:val="24"/>
                <w:szCs w:val="24"/>
                <w:lang w:val="en-US"/>
              </w:rPr>
            </w:pPr>
            <w:r w:rsidRPr="008A78A0">
              <w:rPr>
                <w:rFonts w:ascii="Times New Roman" w:hAnsi="Times New Roman" w:cs="Times New Roman"/>
                <w:sz w:val="24"/>
                <w:szCs w:val="24"/>
                <w:lang w:val="en-US"/>
              </w:rPr>
              <w:t>A07</w:t>
            </w:r>
          </w:p>
        </w:tc>
        <w:tc>
          <w:tcPr>
            <w:tcW w:w="8365" w:type="dxa"/>
            <w:tcBorders>
              <w:top w:val="single" w:sz="6" w:space="0" w:color="auto"/>
              <w:left w:val="single" w:sz="6" w:space="0" w:color="auto"/>
              <w:bottom w:val="single" w:sz="6" w:space="0" w:color="auto"/>
              <w:right w:val="single" w:sz="12" w:space="0" w:color="auto"/>
            </w:tcBorders>
            <w:noWrap/>
            <w:vAlign w:val="center"/>
            <w:hideMark/>
          </w:tcPr>
          <w:p w:rsidR="00041176" w:rsidRPr="008A78A0" w:rsidRDefault="005B32A2" w:rsidP="005B32A2">
            <w:pPr>
              <w:pStyle w:val="Default"/>
              <w:rPr>
                <w:lang w:val="en-US"/>
              </w:rPr>
            </w:pPr>
            <w:r w:rsidRPr="008A78A0">
              <w:rPr>
                <w:lang w:val="en-US"/>
              </w:rPr>
              <w:t>More than</w:t>
            </w:r>
            <w:r w:rsidR="00041176" w:rsidRPr="008A78A0">
              <w:rPr>
                <w:lang w:val="en-US"/>
              </w:rPr>
              <w:t xml:space="preserve"> 8.000 g</w:t>
            </w:r>
          </w:p>
        </w:tc>
      </w:tr>
    </w:tbl>
    <w:p w:rsidR="00132E3F" w:rsidRDefault="00132E3F" w:rsidP="00A53C9F">
      <w:pPr>
        <w:jc w:val="both"/>
        <w:rPr>
          <w:rFonts w:ascii="Times New Roman" w:hAnsi="Times New Roman" w:cs="Times New Roman"/>
          <w:b/>
          <w:bCs/>
          <w:sz w:val="24"/>
          <w:szCs w:val="24"/>
          <w:lang w:val="en-US"/>
        </w:rPr>
      </w:pPr>
    </w:p>
    <w:p w:rsidR="006B78A5" w:rsidRDefault="006B78A5" w:rsidP="00A53C9F">
      <w:pPr>
        <w:jc w:val="both"/>
        <w:rPr>
          <w:rFonts w:ascii="Times New Roman" w:hAnsi="Times New Roman" w:cs="Times New Roman"/>
          <w:b/>
          <w:bCs/>
          <w:sz w:val="24"/>
          <w:szCs w:val="24"/>
          <w:lang w:val="en-US"/>
        </w:rPr>
      </w:pPr>
    </w:p>
    <w:p w:rsidR="006B78A5" w:rsidRDefault="006B78A5" w:rsidP="00A53C9F">
      <w:pPr>
        <w:jc w:val="both"/>
        <w:rPr>
          <w:rFonts w:ascii="Times New Roman" w:hAnsi="Times New Roman" w:cs="Times New Roman"/>
          <w:b/>
          <w:bCs/>
          <w:sz w:val="24"/>
          <w:szCs w:val="24"/>
          <w:lang w:val="en-US"/>
        </w:rPr>
      </w:pPr>
    </w:p>
    <w:p w:rsidR="006B78A5" w:rsidRPr="00F77202" w:rsidRDefault="006B78A5" w:rsidP="00A53C9F">
      <w:pPr>
        <w:jc w:val="both"/>
        <w:rPr>
          <w:rFonts w:ascii="Times New Roman" w:hAnsi="Times New Roman" w:cs="Times New Roman"/>
          <w:b/>
          <w:bCs/>
          <w:sz w:val="24"/>
          <w:szCs w:val="24"/>
          <w:lang w:val="en-US"/>
        </w:rPr>
      </w:pPr>
    </w:p>
    <w:p w:rsidR="005B32A2" w:rsidRPr="008A78A0" w:rsidRDefault="006B78A5" w:rsidP="005B32A2">
      <w:pPr>
        <w:rPr>
          <w:rFonts w:ascii="Times New Roman" w:eastAsia="Garamond" w:hAnsi="Times New Roman" w:cs="Times New Roman"/>
          <w:b/>
          <w:color w:val="000000"/>
          <w:sz w:val="24"/>
          <w:szCs w:val="24"/>
          <w:lang w:val="en-US"/>
        </w:rPr>
      </w:pPr>
      <w:r w:rsidRPr="00041176">
        <w:rPr>
          <w:rFonts w:ascii="Times New Roman" w:hAnsi="Times New Roman" w:cs="Times New Roman"/>
          <w:b/>
          <w:bCs/>
          <w:sz w:val="24"/>
          <w:szCs w:val="24"/>
          <w:lang w:val="en-US"/>
        </w:rPr>
        <w:lastRenderedPageBreak/>
        <w:t>Characteristic</w:t>
      </w:r>
      <w:r w:rsidRPr="00A53C9F">
        <w:rPr>
          <w:rFonts w:ascii="Times New Roman" w:eastAsia="Garamond" w:hAnsi="Times New Roman" w:cs="Times New Roman"/>
          <w:b/>
          <w:color w:val="000000"/>
          <w:sz w:val="24"/>
          <w:szCs w:val="24"/>
          <w:lang w:val="es-AR"/>
        </w:rPr>
        <w:t xml:space="preserve"> </w:t>
      </w:r>
      <w:r w:rsidR="005B32A2" w:rsidRPr="005B32A2">
        <w:rPr>
          <w:rFonts w:ascii="Times New Roman" w:eastAsia="Garamond" w:hAnsi="Times New Roman" w:cs="Times New Roman"/>
          <w:b/>
          <w:color w:val="000000"/>
          <w:sz w:val="24"/>
          <w:szCs w:val="24"/>
          <w:lang w:val="es-AR"/>
        </w:rPr>
        <w:t xml:space="preserve">2: </w:t>
      </w:r>
      <w:r w:rsidRPr="008A78A0">
        <w:rPr>
          <w:rFonts w:ascii="Times New Roman" w:hAnsi="Times New Roman" w:cs="Times New Roman"/>
          <w:b/>
          <w:sz w:val="24"/>
          <w:szCs w:val="24"/>
          <w:lang w:val="en-US"/>
        </w:rPr>
        <w:t>Speaker type</w:t>
      </w:r>
    </w:p>
    <w:tbl>
      <w:tblPr>
        <w:tblW w:w="9435" w:type="dxa"/>
        <w:jc w:val="center"/>
        <w:tblLayout w:type="fixed"/>
        <w:tblCellMar>
          <w:left w:w="70" w:type="dxa"/>
          <w:right w:w="70" w:type="dxa"/>
        </w:tblCellMar>
        <w:tblLook w:val="04A0" w:firstRow="1" w:lastRow="0" w:firstColumn="1" w:lastColumn="0" w:noHBand="0" w:noVBand="1"/>
      </w:tblPr>
      <w:tblGrid>
        <w:gridCol w:w="1077"/>
        <w:gridCol w:w="8358"/>
      </w:tblGrid>
      <w:tr w:rsidR="005B32A2" w:rsidRPr="008A78A0" w:rsidTr="005B32A2">
        <w:trPr>
          <w:trHeight w:val="300"/>
          <w:jc w:val="center"/>
        </w:trPr>
        <w:tc>
          <w:tcPr>
            <w:tcW w:w="1077" w:type="dxa"/>
            <w:tcBorders>
              <w:top w:val="single" w:sz="12" w:space="0" w:color="auto"/>
              <w:left w:val="single" w:sz="12" w:space="0" w:color="auto"/>
              <w:bottom w:val="single" w:sz="12" w:space="0" w:color="auto"/>
              <w:right w:val="nil"/>
            </w:tcBorders>
            <w:noWrap/>
            <w:vAlign w:val="center"/>
            <w:hideMark/>
          </w:tcPr>
          <w:p w:rsidR="005B32A2" w:rsidRPr="008A78A0" w:rsidRDefault="005B32A2" w:rsidP="005B32A2">
            <w:pPr>
              <w:spacing w:after="0"/>
              <w:rPr>
                <w:rFonts w:ascii="Times New Roman" w:hAnsi="Times New Roman" w:cs="Times New Roman"/>
                <w:sz w:val="24"/>
                <w:szCs w:val="24"/>
                <w:lang w:val="en-US"/>
              </w:rPr>
            </w:pPr>
            <w:r w:rsidRPr="008A78A0">
              <w:rPr>
                <w:rFonts w:ascii="Times New Roman" w:eastAsia="Garamond" w:hAnsi="Times New Roman" w:cs="Times New Roman"/>
                <w:b/>
                <w:color w:val="000000"/>
                <w:sz w:val="24"/>
                <w:szCs w:val="24"/>
                <w:lang w:val="en-US"/>
              </w:rPr>
              <w:t>Code</w:t>
            </w:r>
          </w:p>
        </w:tc>
        <w:tc>
          <w:tcPr>
            <w:tcW w:w="8358" w:type="dxa"/>
            <w:tcBorders>
              <w:top w:val="single" w:sz="12" w:space="0" w:color="auto"/>
              <w:left w:val="single" w:sz="4" w:space="0" w:color="auto"/>
              <w:bottom w:val="single" w:sz="12" w:space="0" w:color="auto"/>
              <w:right w:val="single" w:sz="12" w:space="0" w:color="auto"/>
            </w:tcBorders>
            <w:noWrap/>
            <w:vAlign w:val="center"/>
            <w:hideMark/>
          </w:tcPr>
          <w:p w:rsidR="005B32A2" w:rsidRPr="008A78A0" w:rsidRDefault="005B32A2" w:rsidP="005B32A2">
            <w:pPr>
              <w:spacing w:after="0"/>
              <w:rPr>
                <w:rFonts w:ascii="Times New Roman" w:hAnsi="Times New Roman" w:cs="Times New Roman"/>
                <w:b/>
                <w:sz w:val="24"/>
                <w:szCs w:val="24"/>
                <w:lang w:val="en-US"/>
              </w:rPr>
            </w:pPr>
            <w:r w:rsidRPr="008A78A0">
              <w:rPr>
                <w:rFonts w:ascii="Times New Roman" w:hAnsi="Times New Roman" w:cs="Times New Roman"/>
                <w:b/>
                <w:sz w:val="24"/>
                <w:szCs w:val="24"/>
                <w:lang w:val="en-US"/>
              </w:rPr>
              <w:t>Speaker type</w:t>
            </w:r>
          </w:p>
        </w:tc>
      </w:tr>
      <w:tr w:rsidR="005B32A2" w:rsidRPr="00CC75B4" w:rsidTr="005B32A2">
        <w:trPr>
          <w:trHeight w:val="300"/>
          <w:jc w:val="center"/>
        </w:trPr>
        <w:tc>
          <w:tcPr>
            <w:tcW w:w="1077" w:type="dxa"/>
            <w:tcBorders>
              <w:top w:val="single" w:sz="12" w:space="0" w:color="auto"/>
              <w:left w:val="single" w:sz="12" w:space="0" w:color="auto"/>
              <w:bottom w:val="single" w:sz="4" w:space="0" w:color="auto"/>
              <w:right w:val="single" w:sz="4" w:space="0" w:color="auto"/>
            </w:tcBorders>
            <w:noWrap/>
            <w:vAlign w:val="center"/>
            <w:hideMark/>
          </w:tcPr>
          <w:p w:rsidR="005B32A2" w:rsidRPr="005B32A2" w:rsidRDefault="005B32A2" w:rsidP="005B32A2">
            <w:pPr>
              <w:spacing w:after="0"/>
              <w:rPr>
                <w:rFonts w:ascii="Times New Roman" w:hAnsi="Times New Roman" w:cs="Times New Roman"/>
                <w:sz w:val="24"/>
                <w:szCs w:val="24"/>
              </w:rPr>
            </w:pPr>
            <w:r w:rsidRPr="005B32A2">
              <w:rPr>
                <w:rFonts w:ascii="Times New Roman" w:hAnsi="Times New Roman" w:cs="Times New Roman"/>
                <w:sz w:val="24"/>
                <w:szCs w:val="24"/>
              </w:rPr>
              <w:t>B01</w:t>
            </w:r>
          </w:p>
        </w:tc>
        <w:tc>
          <w:tcPr>
            <w:tcW w:w="8358" w:type="dxa"/>
            <w:tcBorders>
              <w:top w:val="single" w:sz="12" w:space="0" w:color="auto"/>
              <w:left w:val="nil"/>
              <w:bottom w:val="single" w:sz="4" w:space="0" w:color="auto"/>
              <w:right w:val="single" w:sz="12" w:space="0" w:color="auto"/>
            </w:tcBorders>
            <w:noWrap/>
            <w:vAlign w:val="center"/>
            <w:hideMark/>
          </w:tcPr>
          <w:p w:rsidR="005B32A2" w:rsidRPr="005B32A2" w:rsidRDefault="005B32A2" w:rsidP="005B32A2">
            <w:pPr>
              <w:spacing w:after="0"/>
              <w:rPr>
                <w:rFonts w:ascii="Times New Roman" w:eastAsia="Garamond" w:hAnsi="Times New Roman" w:cs="Times New Roman"/>
                <w:color w:val="000000"/>
                <w:sz w:val="24"/>
                <w:szCs w:val="24"/>
                <w:lang w:val="en-US"/>
              </w:rPr>
            </w:pPr>
            <w:r w:rsidRPr="005B32A2">
              <w:rPr>
                <w:rFonts w:ascii="Times New Roman" w:eastAsia="Garamond" w:hAnsi="Times New Roman" w:cs="Times New Roman"/>
                <w:color w:val="000000"/>
                <w:sz w:val="24"/>
                <w:szCs w:val="24"/>
                <w:lang w:val="en-US"/>
              </w:rPr>
              <w:t>Tweeter / super twe</w:t>
            </w:r>
            <w:r w:rsidR="008A78A0">
              <w:rPr>
                <w:rFonts w:ascii="Times New Roman" w:eastAsia="Garamond" w:hAnsi="Times New Roman" w:cs="Times New Roman"/>
                <w:color w:val="000000"/>
                <w:sz w:val="24"/>
                <w:szCs w:val="24"/>
                <w:lang w:val="en-US"/>
              </w:rPr>
              <w:t>e</w:t>
            </w:r>
            <w:r w:rsidRPr="005B32A2">
              <w:rPr>
                <w:rFonts w:ascii="Times New Roman" w:eastAsia="Garamond" w:hAnsi="Times New Roman" w:cs="Times New Roman"/>
                <w:color w:val="000000"/>
                <w:sz w:val="24"/>
                <w:szCs w:val="24"/>
                <w:lang w:val="en-US"/>
              </w:rPr>
              <w:t>ter / driver / m</w:t>
            </w:r>
            <w:r w:rsidR="006B78A5">
              <w:rPr>
                <w:rFonts w:ascii="Times New Roman" w:eastAsia="Garamond" w:hAnsi="Times New Roman" w:cs="Times New Roman"/>
                <w:color w:val="000000"/>
                <w:sz w:val="24"/>
                <w:szCs w:val="24"/>
                <w:lang w:val="en-US"/>
              </w:rPr>
              <w:t>e</w:t>
            </w:r>
            <w:r w:rsidRPr="005B32A2">
              <w:rPr>
                <w:rFonts w:ascii="Times New Roman" w:eastAsia="Garamond" w:hAnsi="Times New Roman" w:cs="Times New Roman"/>
                <w:color w:val="000000"/>
                <w:sz w:val="24"/>
                <w:szCs w:val="24"/>
                <w:lang w:val="en-US"/>
              </w:rPr>
              <w:t>dium set</w:t>
            </w:r>
          </w:p>
        </w:tc>
      </w:tr>
      <w:tr w:rsidR="005B32A2" w:rsidRPr="00CC75B4" w:rsidTr="005B32A2">
        <w:trPr>
          <w:trHeight w:val="300"/>
          <w:jc w:val="center"/>
        </w:trPr>
        <w:tc>
          <w:tcPr>
            <w:tcW w:w="1077" w:type="dxa"/>
            <w:tcBorders>
              <w:top w:val="nil"/>
              <w:left w:val="single" w:sz="12" w:space="0" w:color="auto"/>
              <w:bottom w:val="single" w:sz="4" w:space="0" w:color="auto"/>
              <w:right w:val="single" w:sz="4" w:space="0" w:color="auto"/>
            </w:tcBorders>
            <w:noWrap/>
            <w:vAlign w:val="center"/>
            <w:hideMark/>
          </w:tcPr>
          <w:p w:rsidR="005B32A2" w:rsidRPr="005B32A2" w:rsidRDefault="005B32A2" w:rsidP="005B32A2">
            <w:pPr>
              <w:spacing w:after="0"/>
              <w:rPr>
                <w:rFonts w:ascii="Times New Roman" w:hAnsi="Times New Roman" w:cs="Times New Roman"/>
                <w:sz w:val="24"/>
                <w:szCs w:val="24"/>
              </w:rPr>
            </w:pPr>
            <w:r w:rsidRPr="005B32A2">
              <w:rPr>
                <w:rFonts w:ascii="Times New Roman" w:hAnsi="Times New Roman" w:cs="Times New Roman"/>
                <w:sz w:val="24"/>
                <w:szCs w:val="24"/>
              </w:rPr>
              <w:t>B02</w:t>
            </w:r>
          </w:p>
        </w:tc>
        <w:tc>
          <w:tcPr>
            <w:tcW w:w="8358" w:type="dxa"/>
            <w:tcBorders>
              <w:top w:val="nil"/>
              <w:left w:val="nil"/>
              <w:bottom w:val="single" w:sz="4" w:space="0" w:color="auto"/>
              <w:right w:val="single" w:sz="12" w:space="0" w:color="auto"/>
            </w:tcBorders>
            <w:noWrap/>
            <w:vAlign w:val="center"/>
            <w:hideMark/>
          </w:tcPr>
          <w:p w:rsidR="005B32A2" w:rsidRPr="005B32A2" w:rsidRDefault="005B32A2" w:rsidP="005B32A2">
            <w:pPr>
              <w:spacing w:after="0"/>
              <w:rPr>
                <w:rFonts w:ascii="Times New Roman" w:eastAsia="Times New Roman" w:hAnsi="Times New Roman" w:cs="Times New Roman"/>
                <w:sz w:val="20"/>
                <w:szCs w:val="20"/>
                <w:lang w:val="en-US"/>
              </w:rPr>
            </w:pPr>
            <w:r w:rsidRPr="005B32A2">
              <w:rPr>
                <w:rFonts w:ascii="Times New Roman" w:eastAsia="Garamond" w:hAnsi="Times New Roman" w:cs="Times New Roman"/>
                <w:color w:val="000000"/>
                <w:sz w:val="24"/>
                <w:szCs w:val="24"/>
                <w:lang w:val="en-US"/>
              </w:rPr>
              <w:t>Woofer / mid-range / full range / mid-bass / subwoofer</w:t>
            </w:r>
          </w:p>
        </w:tc>
      </w:tr>
      <w:tr w:rsidR="005B32A2" w:rsidRPr="00CC75B4" w:rsidTr="005B32A2">
        <w:trPr>
          <w:trHeight w:val="300"/>
          <w:jc w:val="center"/>
        </w:trPr>
        <w:tc>
          <w:tcPr>
            <w:tcW w:w="1077" w:type="dxa"/>
            <w:tcBorders>
              <w:top w:val="nil"/>
              <w:left w:val="single" w:sz="12" w:space="0" w:color="auto"/>
              <w:bottom w:val="single" w:sz="4" w:space="0" w:color="auto"/>
              <w:right w:val="single" w:sz="4" w:space="0" w:color="auto"/>
            </w:tcBorders>
            <w:noWrap/>
            <w:vAlign w:val="center"/>
            <w:hideMark/>
          </w:tcPr>
          <w:p w:rsidR="005B32A2" w:rsidRPr="005B32A2" w:rsidRDefault="005B32A2" w:rsidP="005B32A2">
            <w:pPr>
              <w:spacing w:after="0"/>
              <w:rPr>
                <w:rFonts w:ascii="Times New Roman" w:hAnsi="Times New Roman" w:cs="Times New Roman"/>
                <w:sz w:val="24"/>
                <w:szCs w:val="24"/>
              </w:rPr>
            </w:pPr>
            <w:r w:rsidRPr="005B32A2">
              <w:rPr>
                <w:rFonts w:ascii="Times New Roman" w:hAnsi="Times New Roman" w:cs="Times New Roman"/>
                <w:sz w:val="24"/>
                <w:szCs w:val="24"/>
              </w:rPr>
              <w:t>B03</w:t>
            </w:r>
          </w:p>
        </w:tc>
        <w:tc>
          <w:tcPr>
            <w:tcW w:w="8358" w:type="dxa"/>
            <w:tcBorders>
              <w:top w:val="nil"/>
              <w:left w:val="nil"/>
              <w:bottom w:val="single" w:sz="4" w:space="0" w:color="auto"/>
              <w:right w:val="single" w:sz="12" w:space="0" w:color="auto"/>
            </w:tcBorders>
            <w:noWrap/>
            <w:vAlign w:val="center"/>
            <w:hideMark/>
          </w:tcPr>
          <w:p w:rsidR="005B32A2" w:rsidRPr="005B32A2" w:rsidRDefault="005B32A2" w:rsidP="005B32A2">
            <w:pPr>
              <w:spacing w:after="0"/>
              <w:rPr>
                <w:rFonts w:ascii="Times New Roman" w:hAnsi="Times New Roman" w:cs="Times New Roman"/>
                <w:lang w:val="en-US"/>
              </w:rPr>
            </w:pPr>
            <w:r w:rsidRPr="005B32A2">
              <w:rPr>
                <w:rFonts w:ascii="Times New Roman" w:eastAsia="Garamond" w:hAnsi="Times New Roman" w:cs="Times New Roman"/>
                <w:color w:val="000000"/>
                <w:sz w:val="24"/>
                <w:szCs w:val="24"/>
                <w:lang w:val="en-US"/>
              </w:rPr>
              <w:t xml:space="preserve">Multiple ways (kit two-way, co-axial, triaxial, quadriaxial, </w:t>
            </w:r>
            <w:proofErr w:type="spellStart"/>
            <w:r w:rsidRPr="005B32A2">
              <w:rPr>
                <w:rFonts w:ascii="Times New Roman" w:eastAsia="Garamond" w:hAnsi="Times New Roman" w:cs="Times New Roman"/>
                <w:color w:val="000000"/>
                <w:sz w:val="24"/>
                <w:szCs w:val="24"/>
                <w:lang w:val="en-US"/>
              </w:rPr>
              <w:t>pentaxial</w:t>
            </w:r>
            <w:proofErr w:type="spellEnd"/>
            <w:r w:rsidRPr="005B32A2">
              <w:rPr>
                <w:rFonts w:ascii="Times New Roman" w:eastAsia="Garamond" w:hAnsi="Times New Roman" w:cs="Times New Roman"/>
                <w:color w:val="000000"/>
                <w:sz w:val="24"/>
                <w:szCs w:val="24"/>
                <w:lang w:val="en-US"/>
              </w:rPr>
              <w:t xml:space="preserve">, </w:t>
            </w:r>
            <w:proofErr w:type="spellStart"/>
            <w:r w:rsidRPr="005B32A2">
              <w:rPr>
                <w:rFonts w:ascii="Times New Roman" w:eastAsia="Garamond" w:hAnsi="Times New Roman" w:cs="Times New Roman"/>
                <w:color w:val="000000"/>
                <w:sz w:val="24"/>
                <w:szCs w:val="24"/>
                <w:lang w:val="en-US"/>
              </w:rPr>
              <w:t>etc</w:t>
            </w:r>
            <w:proofErr w:type="spellEnd"/>
            <w:r w:rsidRPr="005B32A2">
              <w:rPr>
                <w:rFonts w:ascii="Times New Roman" w:eastAsia="Garamond" w:hAnsi="Times New Roman" w:cs="Times New Roman"/>
                <w:color w:val="000000"/>
                <w:sz w:val="24"/>
                <w:szCs w:val="24"/>
                <w:lang w:val="en-US"/>
              </w:rPr>
              <w:t xml:space="preserve">), except acoustic boxes </w:t>
            </w:r>
          </w:p>
        </w:tc>
      </w:tr>
      <w:tr w:rsidR="005B32A2" w:rsidRPr="00CC75B4" w:rsidTr="005B32A2">
        <w:trPr>
          <w:trHeight w:val="300"/>
          <w:jc w:val="center"/>
        </w:trPr>
        <w:tc>
          <w:tcPr>
            <w:tcW w:w="1077" w:type="dxa"/>
            <w:tcBorders>
              <w:top w:val="nil"/>
              <w:left w:val="single" w:sz="12" w:space="0" w:color="auto"/>
              <w:bottom w:val="single" w:sz="4" w:space="0" w:color="auto"/>
              <w:right w:val="single" w:sz="4" w:space="0" w:color="auto"/>
            </w:tcBorders>
            <w:noWrap/>
            <w:vAlign w:val="center"/>
            <w:hideMark/>
          </w:tcPr>
          <w:p w:rsidR="005B32A2" w:rsidRPr="005B32A2" w:rsidRDefault="005B32A2" w:rsidP="005B32A2">
            <w:pPr>
              <w:spacing w:after="0"/>
              <w:rPr>
                <w:rFonts w:ascii="Times New Roman" w:hAnsi="Times New Roman" w:cs="Times New Roman"/>
                <w:sz w:val="24"/>
                <w:szCs w:val="24"/>
              </w:rPr>
            </w:pPr>
            <w:r w:rsidRPr="005B32A2">
              <w:rPr>
                <w:rFonts w:ascii="Times New Roman" w:hAnsi="Times New Roman" w:cs="Times New Roman"/>
                <w:sz w:val="24"/>
                <w:szCs w:val="24"/>
              </w:rPr>
              <w:t>B04</w:t>
            </w:r>
          </w:p>
        </w:tc>
        <w:tc>
          <w:tcPr>
            <w:tcW w:w="8358" w:type="dxa"/>
            <w:tcBorders>
              <w:top w:val="nil"/>
              <w:left w:val="nil"/>
              <w:bottom w:val="single" w:sz="4" w:space="0" w:color="auto"/>
              <w:right w:val="single" w:sz="12" w:space="0" w:color="auto"/>
            </w:tcBorders>
            <w:noWrap/>
            <w:vAlign w:val="center"/>
            <w:hideMark/>
          </w:tcPr>
          <w:p w:rsidR="005B32A2" w:rsidRPr="005B32A2" w:rsidRDefault="005B32A2" w:rsidP="005B32A2">
            <w:pPr>
              <w:spacing w:after="0"/>
              <w:rPr>
                <w:rFonts w:ascii="Times New Roman" w:eastAsia="Garamond" w:hAnsi="Times New Roman" w:cs="Times New Roman"/>
                <w:color w:val="000000"/>
                <w:sz w:val="24"/>
                <w:szCs w:val="24"/>
                <w:lang w:val="en-US"/>
              </w:rPr>
            </w:pPr>
            <w:r w:rsidRPr="005B32A2">
              <w:rPr>
                <w:rFonts w:ascii="Times New Roman" w:eastAsia="Garamond" w:hAnsi="Times New Roman" w:cs="Times New Roman"/>
                <w:color w:val="000000"/>
                <w:sz w:val="24"/>
                <w:szCs w:val="24"/>
                <w:lang w:val="en-US"/>
              </w:rPr>
              <w:t>Acoustic boxes (assembled speakers, in casement or frames)</w:t>
            </w:r>
          </w:p>
        </w:tc>
      </w:tr>
    </w:tbl>
    <w:p w:rsidR="005B32A2" w:rsidRPr="005B32A2" w:rsidRDefault="005B32A2" w:rsidP="005B32A2">
      <w:pPr>
        <w:spacing w:after="0"/>
        <w:rPr>
          <w:rFonts w:ascii="Times New Roman" w:hAnsi="Times New Roman" w:cs="Times New Roman"/>
          <w:sz w:val="24"/>
          <w:szCs w:val="24"/>
          <w:lang w:val="en-US"/>
        </w:rPr>
      </w:pPr>
    </w:p>
    <w:p w:rsidR="005B32A2" w:rsidRPr="008A78A0" w:rsidRDefault="006B78A5" w:rsidP="005B32A2">
      <w:pPr>
        <w:jc w:val="both"/>
        <w:rPr>
          <w:rFonts w:ascii="Times New Roman" w:eastAsia="Garamond" w:hAnsi="Times New Roman" w:cs="Times New Roman"/>
          <w:b/>
          <w:color w:val="000000"/>
          <w:sz w:val="24"/>
          <w:szCs w:val="24"/>
          <w:lang w:val="en-US"/>
        </w:rPr>
      </w:pPr>
      <w:r w:rsidRPr="00041176">
        <w:rPr>
          <w:rFonts w:ascii="Times New Roman" w:hAnsi="Times New Roman" w:cs="Times New Roman"/>
          <w:b/>
          <w:bCs/>
          <w:sz w:val="24"/>
          <w:szCs w:val="24"/>
          <w:lang w:val="en-US"/>
        </w:rPr>
        <w:t>Characteristic</w:t>
      </w:r>
      <w:r w:rsidRPr="00A53C9F">
        <w:rPr>
          <w:rFonts w:ascii="Times New Roman" w:eastAsia="Garamond" w:hAnsi="Times New Roman" w:cs="Times New Roman"/>
          <w:b/>
          <w:color w:val="000000"/>
          <w:sz w:val="24"/>
          <w:szCs w:val="24"/>
          <w:lang w:val="es-AR"/>
        </w:rPr>
        <w:t xml:space="preserve"> </w:t>
      </w:r>
      <w:r w:rsidR="005B32A2" w:rsidRPr="005B32A2">
        <w:rPr>
          <w:rFonts w:ascii="Times New Roman" w:eastAsia="Garamond" w:hAnsi="Times New Roman" w:cs="Times New Roman"/>
          <w:b/>
          <w:color w:val="000000"/>
          <w:sz w:val="24"/>
          <w:szCs w:val="24"/>
          <w:lang w:val="es-AR"/>
        </w:rPr>
        <w:t xml:space="preserve">3: </w:t>
      </w:r>
      <w:r w:rsidRPr="008A78A0">
        <w:rPr>
          <w:rFonts w:ascii="Times New Roman" w:eastAsia="Garamond" w:hAnsi="Times New Roman" w:cs="Times New Roman"/>
          <w:b/>
          <w:color w:val="000000"/>
          <w:sz w:val="24"/>
          <w:szCs w:val="24"/>
          <w:lang w:val="en-US"/>
        </w:rPr>
        <w:t>Magnet type</w:t>
      </w:r>
    </w:p>
    <w:tbl>
      <w:tblPr>
        <w:tblW w:w="9435" w:type="dxa"/>
        <w:tblInd w:w="-15" w:type="dxa"/>
        <w:tblLayout w:type="fixed"/>
        <w:tblCellMar>
          <w:left w:w="70" w:type="dxa"/>
          <w:right w:w="70" w:type="dxa"/>
        </w:tblCellMar>
        <w:tblLook w:val="04A0" w:firstRow="1" w:lastRow="0" w:firstColumn="1" w:lastColumn="0" w:noHBand="0" w:noVBand="1"/>
      </w:tblPr>
      <w:tblGrid>
        <w:gridCol w:w="935"/>
        <w:gridCol w:w="8500"/>
      </w:tblGrid>
      <w:tr w:rsidR="005B32A2" w:rsidRPr="008A78A0" w:rsidTr="005B32A2">
        <w:trPr>
          <w:trHeight w:val="300"/>
        </w:trPr>
        <w:tc>
          <w:tcPr>
            <w:tcW w:w="936" w:type="dxa"/>
            <w:tcBorders>
              <w:top w:val="single" w:sz="12" w:space="0" w:color="auto"/>
              <w:left w:val="single" w:sz="12" w:space="0" w:color="auto"/>
              <w:bottom w:val="single" w:sz="12" w:space="0" w:color="auto"/>
              <w:right w:val="nil"/>
            </w:tcBorders>
            <w:noWrap/>
            <w:vAlign w:val="center"/>
            <w:hideMark/>
          </w:tcPr>
          <w:p w:rsidR="005B32A2" w:rsidRPr="008A78A0" w:rsidRDefault="00117830" w:rsidP="006B78A5">
            <w:pPr>
              <w:spacing w:after="0"/>
              <w:rPr>
                <w:rFonts w:ascii="Times New Roman" w:eastAsia="Garamond" w:hAnsi="Times New Roman" w:cs="Times New Roman"/>
                <w:b/>
                <w:color w:val="000000"/>
                <w:sz w:val="24"/>
                <w:szCs w:val="24"/>
                <w:lang w:val="en-US"/>
              </w:rPr>
            </w:pPr>
            <w:r w:rsidRPr="008A78A0">
              <w:rPr>
                <w:rFonts w:ascii="Times New Roman" w:eastAsia="Garamond" w:hAnsi="Times New Roman" w:cs="Times New Roman"/>
                <w:b/>
                <w:color w:val="000000"/>
                <w:sz w:val="24"/>
                <w:szCs w:val="24"/>
                <w:lang w:val="en-US"/>
              </w:rPr>
              <w:t>Code</w:t>
            </w:r>
          </w:p>
        </w:tc>
        <w:tc>
          <w:tcPr>
            <w:tcW w:w="8505" w:type="dxa"/>
            <w:tcBorders>
              <w:top w:val="single" w:sz="12" w:space="0" w:color="auto"/>
              <w:left w:val="single" w:sz="4" w:space="0" w:color="auto"/>
              <w:bottom w:val="single" w:sz="12" w:space="0" w:color="auto"/>
              <w:right w:val="single" w:sz="12" w:space="0" w:color="auto"/>
            </w:tcBorders>
            <w:noWrap/>
            <w:vAlign w:val="center"/>
            <w:hideMark/>
          </w:tcPr>
          <w:p w:rsidR="005B32A2" w:rsidRPr="008A78A0" w:rsidRDefault="00117830" w:rsidP="00117830">
            <w:pPr>
              <w:spacing w:after="0"/>
              <w:rPr>
                <w:rFonts w:ascii="Times New Roman" w:eastAsia="Garamond" w:hAnsi="Times New Roman" w:cs="Times New Roman"/>
                <w:b/>
                <w:color w:val="000000"/>
                <w:sz w:val="24"/>
                <w:szCs w:val="24"/>
                <w:lang w:val="en-US"/>
              </w:rPr>
            </w:pPr>
            <w:r w:rsidRPr="008A78A0">
              <w:rPr>
                <w:rFonts w:ascii="Times New Roman" w:eastAsia="Garamond" w:hAnsi="Times New Roman" w:cs="Times New Roman"/>
                <w:b/>
                <w:color w:val="000000"/>
                <w:sz w:val="24"/>
                <w:szCs w:val="24"/>
                <w:lang w:val="en-US"/>
              </w:rPr>
              <w:t xml:space="preserve">Magnet type </w:t>
            </w:r>
          </w:p>
        </w:tc>
      </w:tr>
      <w:tr w:rsidR="005B32A2" w:rsidRPr="008A78A0" w:rsidTr="005B32A2">
        <w:trPr>
          <w:trHeight w:val="300"/>
        </w:trPr>
        <w:tc>
          <w:tcPr>
            <w:tcW w:w="936" w:type="dxa"/>
            <w:tcBorders>
              <w:top w:val="single" w:sz="12" w:space="0" w:color="auto"/>
              <w:left w:val="single" w:sz="12" w:space="0" w:color="auto"/>
              <w:bottom w:val="single" w:sz="4" w:space="0" w:color="auto"/>
              <w:right w:val="single" w:sz="4" w:space="0" w:color="auto"/>
            </w:tcBorders>
            <w:noWrap/>
            <w:vAlign w:val="center"/>
            <w:hideMark/>
          </w:tcPr>
          <w:p w:rsidR="005B32A2" w:rsidRPr="008A78A0" w:rsidRDefault="005B32A2" w:rsidP="006B78A5">
            <w:pPr>
              <w:spacing w:after="0"/>
              <w:rPr>
                <w:rFonts w:ascii="Times New Roman" w:eastAsia="Garamond" w:hAnsi="Times New Roman" w:cs="Times New Roman"/>
                <w:color w:val="000000"/>
                <w:sz w:val="24"/>
                <w:szCs w:val="24"/>
                <w:lang w:val="en-US"/>
              </w:rPr>
            </w:pPr>
            <w:r w:rsidRPr="008A78A0">
              <w:rPr>
                <w:rFonts w:ascii="Times New Roman" w:eastAsia="Garamond" w:hAnsi="Times New Roman" w:cs="Times New Roman"/>
                <w:color w:val="000000"/>
                <w:sz w:val="24"/>
                <w:szCs w:val="24"/>
                <w:lang w:val="en-US"/>
              </w:rPr>
              <w:t>C01</w:t>
            </w:r>
          </w:p>
        </w:tc>
        <w:tc>
          <w:tcPr>
            <w:tcW w:w="8505" w:type="dxa"/>
            <w:tcBorders>
              <w:top w:val="single" w:sz="12" w:space="0" w:color="auto"/>
              <w:left w:val="nil"/>
              <w:bottom w:val="single" w:sz="4" w:space="0" w:color="auto"/>
              <w:right w:val="single" w:sz="12" w:space="0" w:color="auto"/>
            </w:tcBorders>
            <w:noWrap/>
            <w:vAlign w:val="center"/>
            <w:hideMark/>
          </w:tcPr>
          <w:p w:rsidR="005B32A2" w:rsidRPr="008A78A0" w:rsidRDefault="005B32A2" w:rsidP="006B78A5">
            <w:pPr>
              <w:pStyle w:val="Default"/>
              <w:rPr>
                <w:rFonts w:eastAsia="Garamond"/>
                <w:lang w:val="en-US"/>
              </w:rPr>
            </w:pPr>
            <w:r w:rsidRPr="008A78A0">
              <w:rPr>
                <w:lang w:val="en-US"/>
              </w:rPr>
              <w:t>Ferrite</w:t>
            </w:r>
          </w:p>
        </w:tc>
      </w:tr>
      <w:tr w:rsidR="005B32A2" w:rsidRPr="008A78A0" w:rsidTr="005B32A2">
        <w:trPr>
          <w:trHeight w:val="300"/>
        </w:trPr>
        <w:tc>
          <w:tcPr>
            <w:tcW w:w="936" w:type="dxa"/>
            <w:tcBorders>
              <w:top w:val="nil"/>
              <w:left w:val="single" w:sz="12" w:space="0" w:color="auto"/>
              <w:bottom w:val="single" w:sz="4" w:space="0" w:color="auto"/>
              <w:right w:val="single" w:sz="4" w:space="0" w:color="auto"/>
            </w:tcBorders>
            <w:noWrap/>
            <w:vAlign w:val="center"/>
            <w:hideMark/>
          </w:tcPr>
          <w:p w:rsidR="005B32A2" w:rsidRPr="008A78A0" w:rsidRDefault="005B32A2" w:rsidP="006B78A5">
            <w:pPr>
              <w:spacing w:after="0"/>
              <w:rPr>
                <w:rFonts w:ascii="Times New Roman" w:eastAsia="Garamond" w:hAnsi="Times New Roman" w:cs="Times New Roman"/>
                <w:color w:val="000000"/>
                <w:sz w:val="24"/>
                <w:szCs w:val="24"/>
                <w:lang w:val="en-US"/>
              </w:rPr>
            </w:pPr>
            <w:r w:rsidRPr="008A78A0">
              <w:rPr>
                <w:rFonts w:ascii="Times New Roman" w:eastAsia="Garamond" w:hAnsi="Times New Roman" w:cs="Times New Roman"/>
                <w:color w:val="000000"/>
                <w:sz w:val="24"/>
                <w:szCs w:val="24"/>
                <w:lang w:val="en-US"/>
              </w:rPr>
              <w:t>C02</w:t>
            </w:r>
          </w:p>
        </w:tc>
        <w:tc>
          <w:tcPr>
            <w:tcW w:w="8505" w:type="dxa"/>
            <w:tcBorders>
              <w:top w:val="nil"/>
              <w:left w:val="nil"/>
              <w:bottom w:val="single" w:sz="4" w:space="0" w:color="auto"/>
              <w:right w:val="single" w:sz="12" w:space="0" w:color="auto"/>
            </w:tcBorders>
            <w:noWrap/>
            <w:vAlign w:val="center"/>
            <w:hideMark/>
          </w:tcPr>
          <w:p w:rsidR="005B32A2" w:rsidRPr="008A78A0" w:rsidRDefault="006B78A5" w:rsidP="006B78A5">
            <w:pPr>
              <w:pStyle w:val="Default"/>
              <w:rPr>
                <w:rFonts w:eastAsia="Times New Roman"/>
                <w:lang w:val="en-US"/>
              </w:rPr>
            </w:pPr>
            <w:r w:rsidRPr="008A78A0">
              <w:rPr>
                <w:lang w:val="en-US"/>
              </w:rPr>
              <w:t>Neodymium</w:t>
            </w:r>
          </w:p>
        </w:tc>
      </w:tr>
      <w:tr w:rsidR="005B32A2" w:rsidRPr="008A78A0" w:rsidTr="005B32A2">
        <w:trPr>
          <w:trHeight w:val="300"/>
        </w:trPr>
        <w:tc>
          <w:tcPr>
            <w:tcW w:w="936" w:type="dxa"/>
            <w:tcBorders>
              <w:top w:val="nil"/>
              <w:left w:val="single" w:sz="12" w:space="0" w:color="auto"/>
              <w:bottom w:val="single" w:sz="4" w:space="0" w:color="auto"/>
              <w:right w:val="single" w:sz="4" w:space="0" w:color="auto"/>
            </w:tcBorders>
            <w:noWrap/>
            <w:vAlign w:val="center"/>
            <w:hideMark/>
          </w:tcPr>
          <w:p w:rsidR="005B32A2" w:rsidRPr="008A78A0" w:rsidRDefault="005B32A2" w:rsidP="006B78A5">
            <w:pPr>
              <w:spacing w:after="0"/>
              <w:rPr>
                <w:rFonts w:ascii="Times New Roman" w:eastAsia="Garamond" w:hAnsi="Times New Roman" w:cs="Times New Roman"/>
                <w:color w:val="000000"/>
                <w:sz w:val="24"/>
                <w:szCs w:val="24"/>
                <w:lang w:val="en-US"/>
              </w:rPr>
            </w:pPr>
            <w:r w:rsidRPr="008A78A0">
              <w:rPr>
                <w:rFonts w:ascii="Times New Roman" w:eastAsia="Garamond" w:hAnsi="Times New Roman" w:cs="Times New Roman"/>
                <w:color w:val="000000"/>
                <w:sz w:val="24"/>
                <w:szCs w:val="24"/>
                <w:lang w:val="en-US"/>
              </w:rPr>
              <w:t>C03</w:t>
            </w:r>
          </w:p>
        </w:tc>
        <w:tc>
          <w:tcPr>
            <w:tcW w:w="8505" w:type="dxa"/>
            <w:tcBorders>
              <w:top w:val="nil"/>
              <w:left w:val="nil"/>
              <w:bottom w:val="single" w:sz="4" w:space="0" w:color="auto"/>
              <w:right w:val="single" w:sz="12" w:space="0" w:color="auto"/>
            </w:tcBorders>
            <w:noWrap/>
            <w:vAlign w:val="center"/>
            <w:hideMark/>
          </w:tcPr>
          <w:p w:rsidR="005B32A2" w:rsidRPr="008A78A0" w:rsidRDefault="006B78A5" w:rsidP="006B78A5">
            <w:pPr>
              <w:pStyle w:val="Default"/>
              <w:rPr>
                <w:rFonts w:eastAsia="Times New Roman"/>
                <w:lang w:val="en-US"/>
              </w:rPr>
            </w:pPr>
            <w:r w:rsidRPr="008A78A0">
              <w:rPr>
                <w:lang w:val="en-US"/>
              </w:rPr>
              <w:t xml:space="preserve">No Magnet </w:t>
            </w:r>
            <w:r w:rsidR="005B32A2" w:rsidRPr="008A78A0">
              <w:rPr>
                <w:lang w:val="en-US"/>
              </w:rPr>
              <w:t>(</w:t>
            </w:r>
            <w:r w:rsidRPr="008A78A0">
              <w:rPr>
                <w:lang w:val="en-US"/>
              </w:rPr>
              <w:t>piezoelectric</w:t>
            </w:r>
            <w:r w:rsidR="005B32A2" w:rsidRPr="008A78A0">
              <w:rPr>
                <w:lang w:val="en-US"/>
              </w:rPr>
              <w:t>)</w:t>
            </w:r>
          </w:p>
        </w:tc>
      </w:tr>
      <w:tr w:rsidR="005B32A2" w:rsidRPr="00CC75B4" w:rsidTr="005B32A2">
        <w:trPr>
          <w:trHeight w:val="300"/>
        </w:trPr>
        <w:tc>
          <w:tcPr>
            <w:tcW w:w="936" w:type="dxa"/>
            <w:tcBorders>
              <w:top w:val="nil"/>
              <w:left w:val="single" w:sz="12" w:space="0" w:color="auto"/>
              <w:bottom w:val="single" w:sz="4" w:space="0" w:color="auto"/>
              <w:right w:val="single" w:sz="4" w:space="0" w:color="auto"/>
            </w:tcBorders>
            <w:noWrap/>
            <w:vAlign w:val="center"/>
            <w:hideMark/>
          </w:tcPr>
          <w:p w:rsidR="005B32A2" w:rsidRPr="005B32A2" w:rsidRDefault="005B32A2" w:rsidP="006B78A5">
            <w:pPr>
              <w:spacing w:after="0"/>
              <w:rPr>
                <w:rFonts w:ascii="Times New Roman" w:eastAsia="Garamond" w:hAnsi="Times New Roman" w:cs="Times New Roman"/>
                <w:color w:val="000000"/>
                <w:sz w:val="24"/>
                <w:szCs w:val="24"/>
              </w:rPr>
            </w:pPr>
            <w:r w:rsidRPr="005B32A2">
              <w:rPr>
                <w:rFonts w:ascii="Times New Roman" w:eastAsia="Garamond" w:hAnsi="Times New Roman" w:cs="Times New Roman"/>
                <w:color w:val="000000"/>
                <w:sz w:val="24"/>
                <w:szCs w:val="24"/>
              </w:rPr>
              <w:t>C04</w:t>
            </w:r>
          </w:p>
        </w:tc>
        <w:tc>
          <w:tcPr>
            <w:tcW w:w="8505" w:type="dxa"/>
            <w:tcBorders>
              <w:top w:val="nil"/>
              <w:left w:val="nil"/>
              <w:bottom w:val="single" w:sz="4" w:space="0" w:color="auto"/>
              <w:right w:val="single" w:sz="12" w:space="0" w:color="auto"/>
            </w:tcBorders>
            <w:noWrap/>
            <w:vAlign w:val="center"/>
            <w:hideMark/>
          </w:tcPr>
          <w:p w:rsidR="005B32A2" w:rsidRPr="006B78A5" w:rsidRDefault="006B78A5" w:rsidP="006B78A5">
            <w:pPr>
              <w:pStyle w:val="Default"/>
              <w:rPr>
                <w:rFonts w:eastAsia="Times New Roman"/>
                <w:lang w:val="en-US"/>
              </w:rPr>
            </w:pPr>
            <w:r>
              <w:rPr>
                <w:lang w:val="en-US"/>
              </w:rPr>
              <w:t xml:space="preserve">More than one type </w:t>
            </w:r>
            <w:r w:rsidR="005B32A2" w:rsidRPr="006B78A5">
              <w:rPr>
                <w:lang w:val="en-US"/>
              </w:rPr>
              <w:t>(multi</w:t>
            </w:r>
            <w:r w:rsidRPr="006B78A5">
              <w:rPr>
                <w:lang w:val="en-US"/>
              </w:rPr>
              <w:t>-way speakers or acoustic boxes</w:t>
            </w:r>
            <w:r w:rsidR="005B32A2" w:rsidRPr="006B78A5">
              <w:rPr>
                <w:lang w:val="en-US"/>
              </w:rPr>
              <w:t>)</w:t>
            </w:r>
          </w:p>
        </w:tc>
      </w:tr>
    </w:tbl>
    <w:p w:rsidR="005B32A2" w:rsidRPr="006B78A5" w:rsidRDefault="005B32A2" w:rsidP="005B32A2">
      <w:pPr>
        <w:tabs>
          <w:tab w:val="left" w:pos="709"/>
        </w:tabs>
        <w:jc w:val="both"/>
        <w:rPr>
          <w:rFonts w:ascii="Times New Roman" w:hAnsi="Times New Roman" w:cs="Times New Roman"/>
          <w:sz w:val="24"/>
          <w:szCs w:val="24"/>
          <w:lang w:val="en-US"/>
        </w:rPr>
      </w:pPr>
    </w:p>
    <w:p w:rsidR="005B32A2" w:rsidRPr="005B32A2" w:rsidRDefault="006B78A5" w:rsidP="005B32A2">
      <w:pPr>
        <w:jc w:val="both"/>
        <w:rPr>
          <w:rFonts w:ascii="Times New Roman" w:eastAsia="Garamond" w:hAnsi="Times New Roman" w:cs="Times New Roman"/>
          <w:b/>
          <w:color w:val="000000"/>
          <w:sz w:val="24"/>
          <w:szCs w:val="24"/>
          <w:lang w:val="es-AR"/>
        </w:rPr>
      </w:pPr>
      <w:r w:rsidRPr="00041176">
        <w:rPr>
          <w:rFonts w:ascii="Times New Roman" w:hAnsi="Times New Roman" w:cs="Times New Roman"/>
          <w:b/>
          <w:bCs/>
          <w:sz w:val="24"/>
          <w:szCs w:val="24"/>
          <w:lang w:val="en-US"/>
        </w:rPr>
        <w:t>Characteristic</w:t>
      </w:r>
      <w:r w:rsidRPr="00A53C9F">
        <w:rPr>
          <w:rFonts w:ascii="Times New Roman" w:eastAsia="Garamond" w:hAnsi="Times New Roman" w:cs="Times New Roman"/>
          <w:b/>
          <w:color w:val="000000"/>
          <w:sz w:val="24"/>
          <w:szCs w:val="24"/>
          <w:lang w:val="es-AR"/>
        </w:rPr>
        <w:t xml:space="preserve"> </w:t>
      </w:r>
      <w:r w:rsidR="005B32A2" w:rsidRPr="005B32A2">
        <w:rPr>
          <w:rFonts w:ascii="Times New Roman" w:eastAsia="Garamond" w:hAnsi="Times New Roman" w:cs="Times New Roman"/>
          <w:b/>
          <w:color w:val="000000"/>
          <w:sz w:val="24"/>
          <w:szCs w:val="24"/>
          <w:lang w:val="es-AR"/>
        </w:rPr>
        <w:t xml:space="preserve">4: </w:t>
      </w:r>
      <w:r>
        <w:rPr>
          <w:rFonts w:ascii="Times New Roman" w:eastAsia="Garamond" w:hAnsi="Times New Roman" w:cs="Times New Roman"/>
          <w:b/>
          <w:color w:val="000000"/>
          <w:sz w:val="24"/>
          <w:szCs w:val="24"/>
          <w:lang w:val="es-AR"/>
        </w:rPr>
        <w:t>Cone m</w:t>
      </w:r>
      <w:r w:rsidR="005B32A2" w:rsidRPr="005B32A2">
        <w:rPr>
          <w:rFonts w:ascii="Times New Roman" w:eastAsia="Garamond" w:hAnsi="Times New Roman" w:cs="Times New Roman"/>
          <w:b/>
          <w:color w:val="000000"/>
          <w:sz w:val="24"/>
          <w:szCs w:val="24"/>
          <w:lang w:val="es-AR"/>
        </w:rPr>
        <w:t xml:space="preserve">aterial </w:t>
      </w:r>
    </w:p>
    <w:tbl>
      <w:tblPr>
        <w:tblW w:w="9435" w:type="dxa"/>
        <w:tblInd w:w="-15" w:type="dxa"/>
        <w:tblLayout w:type="fixed"/>
        <w:tblCellMar>
          <w:left w:w="70" w:type="dxa"/>
          <w:right w:w="70" w:type="dxa"/>
        </w:tblCellMar>
        <w:tblLook w:val="04A0" w:firstRow="1" w:lastRow="0" w:firstColumn="1" w:lastColumn="0" w:noHBand="0" w:noVBand="1"/>
      </w:tblPr>
      <w:tblGrid>
        <w:gridCol w:w="935"/>
        <w:gridCol w:w="8500"/>
      </w:tblGrid>
      <w:tr w:rsidR="005B32A2" w:rsidRPr="005B32A2" w:rsidTr="005B32A2">
        <w:trPr>
          <w:trHeight w:val="300"/>
        </w:trPr>
        <w:tc>
          <w:tcPr>
            <w:tcW w:w="936" w:type="dxa"/>
            <w:tcBorders>
              <w:top w:val="single" w:sz="12" w:space="0" w:color="auto"/>
              <w:left w:val="single" w:sz="12" w:space="0" w:color="auto"/>
              <w:bottom w:val="single" w:sz="12" w:space="0" w:color="auto"/>
              <w:right w:val="nil"/>
            </w:tcBorders>
            <w:noWrap/>
            <w:vAlign w:val="bottom"/>
            <w:hideMark/>
          </w:tcPr>
          <w:p w:rsidR="005B32A2" w:rsidRPr="002F487B" w:rsidRDefault="00117830" w:rsidP="006B78A5">
            <w:pPr>
              <w:spacing w:after="0"/>
              <w:jc w:val="center"/>
              <w:rPr>
                <w:rFonts w:ascii="Times New Roman" w:eastAsia="Garamond" w:hAnsi="Times New Roman" w:cs="Times New Roman"/>
                <w:b/>
                <w:color w:val="000000"/>
                <w:sz w:val="24"/>
                <w:szCs w:val="24"/>
                <w:lang w:val="en-US"/>
              </w:rPr>
            </w:pPr>
            <w:r w:rsidRPr="002F487B">
              <w:rPr>
                <w:rFonts w:ascii="Times New Roman" w:eastAsia="Garamond" w:hAnsi="Times New Roman" w:cs="Times New Roman"/>
                <w:b/>
                <w:color w:val="000000"/>
                <w:sz w:val="24"/>
                <w:szCs w:val="24"/>
                <w:lang w:val="en-US"/>
              </w:rPr>
              <w:t>Code</w:t>
            </w:r>
          </w:p>
        </w:tc>
        <w:tc>
          <w:tcPr>
            <w:tcW w:w="8505" w:type="dxa"/>
            <w:tcBorders>
              <w:top w:val="single" w:sz="12" w:space="0" w:color="auto"/>
              <w:left w:val="single" w:sz="4" w:space="0" w:color="auto"/>
              <w:bottom w:val="single" w:sz="12" w:space="0" w:color="auto"/>
              <w:right w:val="single" w:sz="12" w:space="0" w:color="auto"/>
            </w:tcBorders>
            <w:noWrap/>
            <w:vAlign w:val="bottom"/>
            <w:hideMark/>
          </w:tcPr>
          <w:p w:rsidR="005B32A2" w:rsidRPr="005B32A2" w:rsidRDefault="005B32A2" w:rsidP="00117830">
            <w:pPr>
              <w:spacing w:after="0"/>
              <w:rPr>
                <w:rFonts w:ascii="Times New Roman" w:eastAsia="Garamond" w:hAnsi="Times New Roman" w:cs="Times New Roman"/>
                <w:b/>
                <w:color w:val="000000"/>
                <w:sz w:val="24"/>
                <w:szCs w:val="24"/>
              </w:rPr>
            </w:pPr>
            <w:r w:rsidRPr="005B32A2">
              <w:rPr>
                <w:rFonts w:ascii="Times New Roman" w:eastAsia="Garamond" w:hAnsi="Times New Roman" w:cs="Times New Roman"/>
                <w:b/>
                <w:color w:val="000000"/>
                <w:sz w:val="24"/>
                <w:szCs w:val="24"/>
              </w:rPr>
              <w:t>Material</w:t>
            </w:r>
          </w:p>
        </w:tc>
      </w:tr>
      <w:tr w:rsidR="005B32A2" w:rsidRPr="005B32A2" w:rsidTr="005B32A2">
        <w:trPr>
          <w:trHeight w:val="300"/>
        </w:trPr>
        <w:tc>
          <w:tcPr>
            <w:tcW w:w="936" w:type="dxa"/>
            <w:tcBorders>
              <w:top w:val="single" w:sz="12" w:space="0" w:color="auto"/>
              <w:left w:val="single" w:sz="12" w:space="0" w:color="auto"/>
              <w:bottom w:val="single" w:sz="4" w:space="0" w:color="auto"/>
              <w:right w:val="single" w:sz="4" w:space="0" w:color="auto"/>
            </w:tcBorders>
            <w:noWrap/>
            <w:vAlign w:val="bottom"/>
            <w:hideMark/>
          </w:tcPr>
          <w:p w:rsidR="005B32A2" w:rsidRPr="005B32A2" w:rsidRDefault="005B32A2" w:rsidP="006B78A5">
            <w:pPr>
              <w:spacing w:after="0"/>
              <w:rPr>
                <w:rFonts w:ascii="Times New Roman" w:eastAsia="Garamond" w:hAnsi="Times New Roman" w:cs="Times New Roman"/>
                <w:color w:val="000000"/>
                <w:sz w:val="24"/>
                <w:szCs w:val="24"/>
              </w:rPr>
            </w:pPr>
            <w:r w:rsidRPr="005B32A2">
              <w:rPr>
                <w:rFonts w:ascii="Times New Roman" w:eastAsia="Garamond" w:hAnsi="Times New Roman" w:cs="Times New Roman"/>
                <w:color w:val="000000"/>
                <w:sz w:val="24"/>
                <w:szCs w:val="24"/>
              </w:rPr>
              <w:t>D01</w:t>
            </w:r>
          </w:p>
        </w:tc>
        <w:tc>
          <w:tcPr>
            <w:tcW w:w="8505" w:type="dxa"/>
            <w:tcBorders>
              <w:top w:val="single" w:sz="12" w:space="0" w:color="auto"/>
              <w:left w:val="nil"/>
              <w:bottom w:val="single" w:sz="4" w:space="0" w:color="auto"/>
              <w:right w:val="single" w:sz="12" w:space="0" w:color="auto"/>
            </w:tcBorders>
            <w:noWrap/>
            <w:vAlign w:val="bottom"/>
            <w:hideMark/>
          </w:tcPr>
          <w:p w:rsidR="005B32A2" w:rsidRPr="002F487B" w:rsidRDefault="005B32A2" w:rsidP="006B78A5">
            <w:pPr>
              <w:pStyle w:val="Default"/>
              <w:rPr>
                <w:rFonts w:eastAsia="Times New Roman"/>
                <w:lang w:val="en-US"/>
              </w:rPr>
            </w:pPr>
            <w:r w:rsidRPr="002F487B">
              <w:rPr>
                <w:lang w:val="en-US"/>
              </w:rPr>
              <w:t>Cel</w:t>
            </w:r>
            <w:r w:rsidR="006B78A5" w:rsidRPr="002F487B">
              <w:rPr>
                <w:lang w:val="en-US"/>
              </w:rPr>
              <w:t>l</w:t>
            </w:r>
            <w:r w:rsidRPr="002F487B">
              <w:rPr>
                <w:lang w:val="en-US"/>
              </w:rPr>
              <w:t>ulose / pl</w:t>
            </w:r>
            <w:r w:rsidR="006B78A5" w:rsidRPr="002F487B">
              <w:rPr>
                <w:lang w:val="en-US"/>
              </w:rPr>
              <w:t>a</w:t>
            </w:r>
            <w:r w:rsidRPr="002F487B">
              <w:rPr>
                <w:lang w:val="en-US"/>
              </w:rPr>
              <w:t>stic</w:t>
            </w:r>
          </w:p>
        </w:tc>
      </w:tr>
      <w:tr w:rsidR="005B32A2" w:rsidRPr="00CC75B4" w:rsidTr="005B32A2">
        <w:trPr>
          <w:trHeight w:val="300"/>
        </w:trPr>
        <w:tc>
          <w:tcPr>
            <w:tcW w:w="936" w:type="dxa"/>
            <w:tcBorders>
              <w:top w:val="nil"/>
              <w:left w:val="single" w:sz="12" w:space="0" w:color="auto"/>
              <w:bottom w:val="single" w:sz="4" w:space="0" w:color="auto"/>
              <w:right w:val="single" w:sz="4" w:space="0" w:color="auto"/>
            </w:tcBorders>
            <w:noWrap/>
            <w:vAlign w:val="bottom"/>
            <w:hideMark/>
          </w:tcPr>
          <w:p w:rsidR="005B32A2" w:rsidRPr="005B32A2" w:rsidRDefault="005B32A2" w:rsidP="006B78A5">
            <w:pPr>
              <w:spacing w:after="0"/>
              <w:rPr>
                <w:rFonts w:ascii="Times New Roman" w:eastAsia="Garamond" w:hAnsi="Times New Roman" w:cs="Times New Roman"/>
                <w:color w:val="000000"/>
                <w:sz w:val="24"/>
                <w:szCs w:val="24"/>
              </w:rPr>
            </w:pPr>
            <w:r w:rsidRPr="005B32A2">
              <w:rPr>
                <w:rFonts w:ascii="Times New Roman" w:eastAsia="Garamond" w:hAnsi="Times New Roman" w:cs="Times New Roman"/>
                <w:color w:val="000000"/>
                <w:sz w:val="24"/>
                <w:szCs w:val="24"/>
              </w:rPr>
              <w:t>D02</w:t>
            </w:r>
          </w:p>
        </w:tc>
        <w:tc>
          <w:tcPr>
            <w:tcW w:w="8505" w:type="dxa"/>
            <w:tcBorders>
              <w:top w:val="nil"/>
              <w:left w:val="nil"/>
              <w:bottom w:val="single" w:sz="4" w:space="0" w:color="auto"/>
              <w:right w:val="single" w:sz="12" w:space="0" w:color="auto"/>
            </w:tcBorders>
            <w:noWrap/>
            <w:hideMark/>
          </w:tcPr>
          <w:p w:rsidR="005B32A2" w:rsidRPr="002F487B" w:rsidRDefault="006B78A5" w:rsidP="006B78A5">
            <w:pPr>
              <w:pStyle w:val="Default"/>
              <w:rPr>
                <w:rFonts w:eastAsia="Times New Roman"/>
                <w:lang w:val="en-US"/>
              </w:rPr>
            </w:pPr>
            <w:r w:rsidRPr="002F487B">
              <w:rPr>
                <w:lang w:val="en-US"/>
              </w:rPr>
              <w:t>A</w:t>
            </w:r>
            <w:r w:rsidR="005B32A2" w:rsidRPr="002F487B">
              <w:rPr>
                <w:lang w:val="en-US"/>
              </w:rPr>
              <w:t>ramid</w:t>
            </w:r>
            <w:r w:rsidRPr="002F487B">
              <w:rPr>
                <w:lang w:val="en-US"/>
              </w:rPr>
              <w:t xml:space="preserve"> fiber </w:t>
            </w:r>
            <w:r w:rsidR="005B32A2" w:rsidRPr="002F487B">
              <w:rPr>
                <w:lang w:val="en-US"/>
              </w:rPr>
              <w:t>(</w:t>
            </w:r>
            <w:r w:rsidR="002F487B" w:rsidRPr="002F487B">
              <w:rPr>
                <w:lang w:val="en-US"/>
              </w:rPr>
              <w:t>Kevlar</w:t>
            </w:r>
            <w:r w:rsidR="005B32A2" w:rsidRPr="002F487B">
              <w:rPr>
                <w:lang w:val="en-US"/>
              </w:rPr>
              <w:t xml:space="preserve">) / </w:t>
            </w:r>
            <w:r w:rsidRPr="002F487B">
              <w:rPr>
                <w:lang w:val="en-US"/>
              </w:rPr>
              <w:t>C</w:t>
            </w:r>
            <w:r w:rsidR="002F487B" w:rsidRPr="002F487B">
              <w:rPr>
                <w:lang w:val="en-US"/>
              </w:rPr>
              <w:t>arbon</w:t>
            </w:r>
            <w:r w:rsidRPr="002F487B">
              <w:rPr>
                <w:lang w:val="en-US"/>
              </w:rPr>
              <w:t xml:space="preserve"> fiber</w:t>
            </w:r>
            <w:r w:rsidR="005B32A2" w:rsidRPr="002F487B">
              <w:rPr>
                <w:lang w:val="en-US"/>
              </w:rPr>
              <w:t xml:space="preserve"> / </w:t>
            </w:r>
            <w:r w:rsidRPr="002F487B">
              <w:rPr>
                <w:lang w:val="en-US"/>
              </w:rPr>
              <w:t xml:space="preserve">Glass fiber </w:t>
            </w:r>
          </w:p>
        </w:tc>
      </w:tr>
      <w:tr w:rsidR="005B32A2" w:rsidRPr="00CC75B4" w:rsidTr="005B32A2">
        <w:trPr>
          <w:trHeight w:val="300"/>
        </w:trPr>
        <w:tc>
          <w:tcPr>
            <w:tcW w:w="936" w:type="dxa"/>
            <w:tcBorders>
              <w:top w:val="nil"/>
              <w:left w:val="single" w:sz="12" w:space="0" w:color="auto"/>
              <w:bottom w:val="single" w:sz="4" w:space="0" w:color="auto"/>
              <w:right w:val="single" w:sz="4" w:space="0" w:color="auto"/>
            </w:tcBorders>
            <w:noWrap/>
            <w:vAlign w:val="bottom"/>
            <w:hideMark/>
          </w:tcPr>
          <w:p w:rsidR="005B32A2" w:rsidRPr="005B32A2" w:rsidRDefault="005B32A2" w:rsidP="006B78A5">
            <w:pPr>
              <w:spacing w:after="0"/>
              <w:rPr>
                <w:rFonts w:ascii="Times New Roman" w:eastAsia="Garamond" w:hAnsi="Times New Roman" w:cs="Times New Roman"/>
                <w:color w:val="000000"/>
                <w:sz w:val="24"/>
                <w:szCs w:val="24"/>
              </w:rPr>
            </w:pPr>
            <w:r w:rsidRPr="005B32A2">
              <w:rPr>
                <w:rFonts w:ascii="Times New Roman" w:eastAsia="Garamond" w:hAnsi="Times New Roman" w:cs="Times New Roman"/>
                <w:color w:val="000000"/>
                <w:sz w:val="24"/>
                <w:szCs w:val="24"/>
              </w:rPr>
              <w:t>D03</w:t>
            </w:r>
          </w:p>
        </w:tc>
        <w:tc>
          <w:tcPr>
            <w:tcW w:w="8505" w:type="dxa"/>
            <w:tcBorders>
              <w:top w:val="nil"/>
              <w:left w:val="nil"/>
              <w:bottom w:val="single" w:sz="4" w:space="0" w:color="auto"/>
              <w:right w:val="single" w:sz="12" w:space="0" w:color="auto"/>
            </w:tcBorders>
            <w:noWrap/>
            <w:hideMark/>
          </w:tcPr>
          <w:p w:rsidR="005B32A2" w:rsidRPr="002F487B" w:rsidRDefault="006B78A5" w:rsidP="006B78A5">
            <w:pPr>
              <w:pStyle w:val="Default"/>
              <w:rPr>
                <w:rFonts w:eastAsia="Times New Roman"/>
                <w:lang w:val="en-US"/>
              </w:rPr>
            </w:pPr>
            <w:r w:rsidRPr="002F487B">
              <w:rPr>
                <w:lang w:val="en-US"/>
              </w:rPr>
              <w:t>More than one type (multi-way speakers or acoustic boxes)</w:t>
            </w:r>
          </w:p>
        </w:tc>
      </w:tr>
      <w:tr w:rsidR="005B32A2" w:rsidRPr="005B32A2" w:rsidTr="005B32A2">
        <w:trPr>
          <w:trHeight w:val="300"/>
        </w:trPr>
        <w:tc>
          <w:tcPr>
            <w:tcW w:w="936" w:type="dxa"/>
            <w:tcBorders>
              <w:top w:val="single" w:sz="4" w:space="0" w:color="auto"/>
              <w:left w:val="single" w:sz="12" w:space="0" w:color="auto"/>
              <w:bottom w:val="single" w:sz="4" w:space="0" w:color="auto"/>
              <w:right w:val="single" w:sz="4" w:space="0" w:color="auto"/>
            </w:tcBorders>
            <w:noWrap/>
            <w:vAlign w:val="bottom"/>
            <w:hideMark/>
          </w:tcPr>
          <w:p w:rsidR="005B32A2" w:rsidRPr="005B32A2" w:rsidRDefault="005B32A2" w:rsidP="006B78A5">
            <w:pPr>
              <w:spacing w:after="0"/>
              <w:rPr>
                <w:rFonts w:ascii="Times New Roman" w:eastAsia="Garamond" w:hAnsi="Times New Roman" w:cs="Times New Roman"/>
                <w:color w:val="000000"/>
                <w:sz w:val="24"/>
                <w:szCs w:val="24"/>
              </w:rPr>
            </w:pPr>
            <w:r w:rsidRPr="005B32A2">
              <w:rPr>
                <w:rFonts w:ascii="Times New Roman" w:eastAsia="Garamond" w:hAnsi="Times New Roman" w:cs="Times New Roman"/>
                <w:color w:val="000000"/>
                <w:sz w:val="24"/>
                <w:szCs w:val="24"/>
              </w:rPr>
              <w:t>D04</w:t>
            </w:r>
          </w:p>
        </w:tc>
        <w:tc>
          <w:tcPr>
            <w:tcW w:w="8505" w:type="dxa"/>
            <w:tcBorders>
              <w:top w:val="single" w:sz="4" w:space="0" w:color="auto"/>
              <w:left w:val="nil"/>
              <w:bottom w:val="single" w:sz="4" w:space="0" w:color="auto"/>
              <w:right w:val="single" w:sz="12" w:space="0" w:color="auto"/>
            </w:tcBorders>
            <w:noWrap/>
            <w:hideMark/>
          </w:tcPr>
          <w:p w:rsidR="005B32A2" w:rsidRPr="002F487B" w:rsidRDefault="006B78A5" w:rsidP="006B78A5">
            <w:pPr>
              <w:pStyle w:val="Default"/>
              <w:rPr>
                <w:rFonts w:eastAsia="Times New Roman"/>
                <w:lang w:val="en-US"/>
              </w:rPr>
            </w:pPr>
            <w:r w:rsidRPr="002F487B">
              <w:rPr>
                <w:lang w:val="en-US"/>
              </w:rPr>
              <w:t>Others</w:t>
            </w:r>
            <w:r w:rsidR="005B32A2" w:rsidRPr="002F487B">
              <w:rPr>
                <w:lang w:val="en-US"/>
              </w:rPr>
              <w:t xml:space="preserve"> </w:t>
            </w:r>
          </w:p>
        </w:tc>
      </w:tr>
    </w:tbl>
    <w:p w:rsidR="005B32A2" w:rsidRDefault="005B32A2" w:rsidP="005B32A2">
      <w:pPr>
        <w:pStyle w:val="PargrafodaLista"/>
        <w:rPr>
          <w:sz w:val="24"/>
          <w:szCs w:val="24"/>
        </w:rPr>
      </w:pPr>
    </w:p>
    <w:p w:rsidR="00132E3F" w:rsidRPr="000E4A05" w:rsidRDefault="005B32A2" w:rsidP="005B32A2">
      <w:pPr>
        <w:spacing w:after="0" w:line="240" w:lineRule="auto"/>
        <w:jc w:val="both"/>
        <w:rPr>
          <w:rFonts w:ascii="Times New Roman" w:hAnsi="Times New Roman" w:cs="Times New Roman"/>
          <w:sz w:val="32"/>
          <w:szCs w:val="24"/>
          <w:lang w:val="en-US"/>
        </w:rPr>
      </w:pPr>
      <w:r w:rsidRPr="000E4A05">
        <w:rPr>
          <w:rFonts w:ascii="Times New Roman" w:hAnsi="Times New Roman" w:cs="Times New Roman"/>
          <w:sz w:val="24"/>
          <w:szCs w:val="20"/>
          <w:lang w:val="en-US"/>
        </w:rPr>
        <w:t xml:space="preserve"> </w:t>
      </w:r>
      <w:r w:rsidR="00132E3F" w:rsidRPr="000E4A05">
        <w:rPr>
          <w:rFonts w:ascii="Times New Roman" w:hAnsi="Times New Roman" w:cs="Times New Roman"/>
          <w:sz w:val="24"/>
          <w:szCs w:val="20"/>
          <w:lang w:val="en-US"/>
        </w:rPr>
        <w:t>The provided CODIP is represented by an alphanumeric combination that reflects the characteristics of the product. The alphanumeric combination reflects, in descending order, the importance granted to each characteristic of the product, starting from the most relevant.</w:t>
      </w:r>
    </w:p>
    <w:p w:rsidR="00475A6B" w:rsidRPr="005442AE" w:rsidRDefault="00475A6B" w:rsidP="00A63308">
      <w:pPr>
        <w:ind w:left="360" w:hanging="360"/>
        <w:jc w:val="both"/>
        <w:rPr>
          <w:rFonts w:ascii="Times New Roman" w:hAnsi="Times New Roman" w:cs="Times New Roman"/>
          <w:b/>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117830" w:rsidRPr="005442AE" w:rsidRDefault="00117830" w:rsidP="00A63308">
      <w:pPr>
        <w:ind w:left="360" w:hanging="360"/>
        <w:jc w:val="both"/>
        <w:rPr>
          <w:rFonts w:ascii="Times New Roman" w:hAnsi="Times New Roman" w:cs="Times New Roman"/>
          <w:sz w:val="24"/>
          <w:szCs w:val="24"/>
          <w:lang w:val="en-US"/>
        </w:rPr>
      </w:pP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617697" w:rsidRDefault="00617697" w:rsidP="00A63308">
      <w:pPr>
        <w:ind w:left="360" w:hanging="360"/>
        <w:jc w:val="both"/>
        <w:rPr>
          <w:rFonts w:ascii="Times New Roman" w:hAnsi="Times New Roman" w:cs="Times New Roman"/>
          <w:sz w:val="24"/>
          <w:szCs w:val="24"/>
          <w:lang w:val="en-US"/>
        </w:rPr>
      </w:pP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6B93FBE"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117830" w:rsidRPr="005442AE" w:rsidRDefault="00117830">
      <w:pPr>
        <w:rPr>
          <w:rFonts w:ascii="Times New Roman" w:hAnsi="Times New Roman" w:cs="Times New Roman"/>
          <w:b/>
          <w:sz w:val="24"/>
          <w:szCs w:val="24"/>
          <w:lang w:val="en-US"/>
        </w:rPr>
      </w:pP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5DF328"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DECOM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117830" w:rsidRPr="005442AE" w:rsidRDefault="0011783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(i),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(i),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8.1.4 Report whether there are any restrictions to direct sales and to sales performed by intermediaries in (i),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8.1.11 Indicate the existence of different types of packaging (e.g., in bulk, cylinder/drum, big bag, pallet, etc.) for the product, as well as the volume usually transported by each type of packaging in (i),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(i), (ii) and (iii) (e.g., CIF, FOB, ex works, etc.).</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117830" w:rsidRPr="005442AE" w:rsidRDefault="0011783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117830" w:rsidRPr="005442AE" w:rsidRDefault="00117830" w:rsidP="00A63308">
      <w:pPr>
        <w:jc w:val="both"/>
        <w:rPr>
          <w:rFonts w:ascii="Times New Roman" w:hAnsi="Times New Roman" w:cs="Times New Roman"/>
          <w:sz w:val="24"/>
          <w:szCs w:val="24"/>
          <w:lang w:val="en-US"/>
        </w:rPr>
      </w:pP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w:t>
      </w:r>
      <w:r w:rsidRPr="005442AE">
        <w:rPr>
          <w:rFonts w:ascii="Times New Roman" w:hAnsi="Times New Roman" w:cs="Times New Roman"/>
          <w:sz w:val="24"/>
          <w:szCs w:val="24"/>
          <w:lang w:val="en-US"/>
        </w:rPr>
        <w:lastRenderedPageBreak/>
        <w:t xml:space="preserve">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w:t>
      </w:r>
      <w:proofErr w:type="gramStart"/>
      <w:r w:rsidR="004A796C" w:rsidRPr="005442AE">
        <w:rPr>
          <w:rFonts w:ascii="Times New Roman" w:hAnsi="Times New Roman" w:cs="Times New Roman"/>
          <w:sz w:val="24"/>
          <w:szCs w:val="24"/>
          <w:lang w:val="en-US"/>
        </w:rPr>
        <w:t>details</w:t>
      </w:r>
      <w:proofErr w:type="gramEnd"/>
      <w:r w:rsidR="004A796C" w:rsidRPr="005442AE">
        <w:rPr>
          <w:rFonts w:ascii="Times New Roman" w:hAnsi="Times New Roman" w:cs="Times New Roman"/>
          <w:sz w:val="24"/>
          <w:szCs w:val="24"/>
          <w:lang w:val="en-US"/>
        </w:rPr>
        <w:t>.</w:t>
      </w:r>
    </w:p>
    <w:p w:rsidR="00117830" w:rsidRPr="005442AE" w:rsidRDefault="00117830" w:rsidP="00A63308">
      <w:pPr>
        <w:jc w:val="both"/>
        <w:rPr>
          <w:rFonts w:ascii="Times New Roman" w:hAnsi="Times New Roman" w:cs="Times New Roman"/>
          <w:sz w:val="24"/>
          <w:szCs w:val="24"/>
          <w:lang w:val="en-US"/>
        </w:rPr>
      </w:pP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CC75B4"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CC75B4"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5BCB4B4"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2F487B" w:rsidP="00A63308">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91008" behindDoc="0" locked="0" layoutInCell="1" allowOverlap="1" wp14:anchorId="49062BE2" wp14:editId="0CCE53DF">
                <wp:simplePos x="0" y="0"/>
                <wp:positionH relativeFrom="margin">
                  <wp:align>right</wp:align>
                </wp:positionH>
                <wp:positionV relativeFrom="paragraph">
                  <wp:posOffset>-101681</wp:posOffset>
                </wp:positionV>
                <wp:extent cx="6379658" cy="332740"/>
                <wp:effectExtent l="0" t="0" r="21590" b="10160"/>
                <wp:wrapNone/>
                <wp:docPr id="19" name="Retângulo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79658"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15377D2" id="Retângulo 19" o:spid="_x0000_s1026" style="position:absolute;margin-left:451.15pt;margin-top:-8pt;width:502.35pt;height:26.2pt;z-index:25169100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" filled="f">
                <w10:wrap anchorx="margin"/>
              </v:rect>
            </w:pict>
          </mc:Fallback>
        </mc:AlternateContent>
      </w:r>
      <w:r w:rsidR="00A63308" w:rsidRPr="005442AE">
        <w:rPr>
          <w:rFonts w:ascii="Times New Roman" w:hAnsi="Times New Roman" w:cs="Times New Roman"/>
          <w:b/>
          <w:sz w:val="24"/>
          <w:szCs w:val="24"/>
          <w:lang w:val="en-US"/>
        </w:rPr>
        <w:t>V – DETERMINATION OF NORMAL VALUE</w:t>
      </w:r>
      <w:r w:rsidR="00117830">
        <w:rPr>
          <w:rFonts w:ascii="Times New Roman" w:hAnsi="Times New Roman" w:cs="Times New Roman"/>
          <w:b/>
          <w:sz w:val="24"/>
          <w:szCs w:val="24"/>
          <w:lang w:val="en-US"/>
        </w:rPr>
        <w:t xml:space="preserve">                              </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E7E96EE"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117830" w:rsidRPr="005442AE" w:rsidRDefault="00117830" w:rsidP="00A63308">
      <w:pPr>
        <w:jc w:val="both"/>
        <w:rPr>
          <w:rFonts w:ascii="Times New Roman" w:hAnsi="Times New Roman" w:cs="Times New Roman"/>
          <w:i/>
          <w:sz w:val="24"/>
          <w:szCs w:val="24"/>
          <w:lang w:val="en-US"/>
        </w:rPr>
      </w:pP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 xml:space="preserve">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 or t</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 or t</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D9765C"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 xml:space="preserve">Report the unit value </w:t>
      </w:r>
      <w:proofErr w:type="gramStart"/>
      <w:r w:rsidRPr="005442AE">
        <w:rPr>
          <w:rFonts w:ascii="Times New Roman" w:hAnsi="Times New Roman" w:cs="Times New Roman"/>
          <w:bCs/>
          <w:sz w:val="24"/>
          <w:szCs w:val="24"/>
          <w:lang w:val="en-US"/>
        </w:rPr>
        <w:t xml:space="preserve">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w:t>
      </w:r>
      <w:proofErr w:type="gramEnd"/>
      <w:r w:rsidRPr="005442AE">
        <w:rPr>
          <w:rFonts w:ascii="Times New Roman" w:hAnsi="Times New Roman" w:cs="Times New Roman"/>
          <w:bCs/>
          <w:sz w:val="24"/>
          <w:szCs w:val="24"/>
          <w:lang w:val="en-US"/>
        </w:rPr>
        <w:t xml:space="preserve">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w:t>
      </w:r>
      <w:proofErr w:type="gramStart"/>
      <w:r w:rsidR="00A63308" w:rsidRPr="005442AE">
        <w:rPr>
          <w:rFonts w:ascii="Times New Roman" w:hAnsi="Times New Roman" w:cs="Times New Roman"/>
          <w:b/>
          <w:sz w:val="24"/>
          <w:szCs w:val="24"/>
          <w:lang w:val="en-US"/>
        </w:rPr>
        <w:t>33.(</w:t>
      </w:r>
      <w:proofErr w:type="gramEnd"/>
      <w:r w:rsidR="00A63308" w:rsidRPr="005442AE">
        <w:rPr>
          <w:rFonts w:ascii="Times New Roman" w:hAnsi="Times New Roman" w:cs="Times New Roman"/>
          <w:b/>
          <w:sz w:val="24"/>
          <w:szCs w:val="24"/>
          <w:lang w:val="en-US"/>
        </w:rPr>
        <w:t>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type of direct selling expense incurred and your basis for considering it directly related to sales of the like product.  Include a list of all direct and indirect expenses incurred and </w:t>
      </w:r>
      <w:proofErr w:type="gramStart"/>
      <w:r w:rsidRPr="005442AE">
        <w:rPr>
          <w:rFonts w:ascii="Times New Roman" w:hAnsi="Times New Roman" w:cs="Times New Roman"/>
          <w:sz w:val="24"/>
          <w:szCs w:val="24"/>
          <w:lang w:val="en-US"/>
        </w:rPr>
        <w:t>provide  a</w:t>
      </w:r>
      <w:proofErr w:type="gramEnd"/>
      <w:r w:rsidRPr="005442AE">
        <w:rPr>
          <w:rFonts w:ascii="Times New Roman" w:hAnsi="Times New Roman" w:cs="Times New Roman"/>
          <w:sz w:val="24"/>
          <w:szCs w:val="24"/>
          <w:lang w:val="en-US"/>
        </w:rPr>
        <w:t xml:space="preserve">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to sell the product in the foreign market.  Where </w:t>
      </w:r>
      <w:r w:rsidRPr="005442AE">
        <w:rPr>
          <w:rFonts w:ascii="Times New Roman" w:hAnsi="Times New Roman" w:cs="Times New Roman"/>
          <w:sz w:val="24"/>
          <w:szCs w:val="24"/>
          <w:lang w:val="en-US"/>
        </w:rPr>
        <w:lastRenderedPageBreak/>
        <w:t>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as well as the indirect expenses separated from the direct selling expenses reported in fields 30.0 through </w:t>
      </w:r>
      <w:proofErr w:type="gramStart"/>
      <w:r w:rsidRPr="005442AE">
        <w:rPr>
          <w:rFonts w:ascii="Times New Roman" w:hAnsi="Times New Roman" w:cs="Times New Roman"/>
          <w:sz w:val="24"/>
          <w:szCs w:val="24"/>
          <w:lang w:val="en-US"/>
        </w:rPr>
        <w:t>33.(</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proofErr w:type="gramStart"/>
      <w:r w:rsidRPr="005442AE">
        <w:rPr>
          <w:rFonts w:ascii="Times New Roman" w:hAnsi="Times New Roman" w:cs="Times New Roman"/>
          <w:sz w:val="24"/>
          <w:szCs w:val="24"/>
          <w:lang w:val="en-US"/>
        </w:rPr>
        <w:t>a</w:t>
      </w:r>
      <w:proofErr w:type="spellEnd"/>
      <w:proofErr w:type="gram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2F487B">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2F487B" w:rsidRPr="005442AE" w:rsidRDefault="002F487B" w:rsidP="00361C67">
      <w:pPr>
        <w:spacing w:after="0" w:line="240" w:lineRule="auto"/>
        <w:ind w:firstLine="708"/>
        <w:jc w:val="both"/>
        <w:rPr>
          <w:rFonts w:ascii="Times New Roman" w:hAnsi="Times New Roman" w:cs="Times New Roman"/>
          <w:i/>
          <w:sz w:val="24"/>
          <w:szCs w:val="24"/>
          <w:lang w:val="en-US"/>
        </w:rPr>
      </w:pP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CC75B4"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CC75B4"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CC75B4"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CC75B4"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w:t>
            </w:r>
            <w:r w:rsidRPr="005442AE">
              <w:rPr>
                <w:rFonts w:ascii="Times New Roman" w:hAnsi="Times New Roman" w:cs="Times New Roman"/>
                <w:bCs/>
                <w:color w:val="000000" w:themeColor="text1"/>
                <w:sz w:val="24"/>
                <w:szCs w:val="24"/>
                <w:lang w:val="en-US"/>
              </w:rPr>
              <w:lastRenderedPageBreak/>
              <w:t>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CC75B4"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CC75B4"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CC75B4"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 addition, report, in the column to the right, the unit consumption which refers to direct labor, i. e., the number of hours worked needed to the manufacturing of one unit of the product.</w:t>
            </w:r>
          </w:p>
        </w:tc>
      </w:tr>
      <w:tr w:rsidR="008D2CE0" w:rsidRPr="00CC75B4"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CC75B4"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CC75B4"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calculation methodology used for the allocation of this </w:t>
            </w:r>
            <w:r w:rsidRPr="005442AE">
              <w:rPr>
                <w:rFonts w:ascii="Times New Roman" w:hAnsi="Times New Roman" w:cs="Times New Roman"/>
                <w:sz w:val="24"/>
                <w:szCs w:val="24"/>
                <w:lang w:val="en-US"/>
              </w:rPr>
              <w:lastRenderedPageBreak/>
              <w:t xml:space="preserve">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CC75B4"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CC75B4"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CC75B4"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CC75B4"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CC75B4"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41724C4"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2F487B" w:rsidP="008B38D1">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93056" behindDoc="0" locked="0" layoutInCell="1" allowOverlap="1" wp14:anchorId="49062BE2" wp14:editId="0CCE53DF">
                <wp:simplePos x="0" y="0"/>
                <wp:positionH relativeFrom="margin">
                  <wp:align>left</wp:align>
                </wp:positionH>
                <wp:positionV relativeFrom="paragraph">
                  <wp:posOffset>-85203</wp:posOffset>
                </wp:positionV>
                <wp:extent cx="6400800" cy="332740"/>
                <wp:effectExtent l="0" t="0" r="19050" b="10160"/>
                <wp:wrapNone/>
                <wp:docPr id="20" name="Retâ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08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226926" id="Retângulo 20" o:spid="_x0000_s1026" style="position:absolute;margin-left:0;margin-top:-6.7pt;width:7in;height:26.2pt;z-index:2516930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" filled="f">
                <w10:wrap anchorx="margin"/>
              </v:rect>
            </w:pict>
          </mc:Fallback>
        </mc:AlternateContent>
      </w:r>
      <w:r w:rsidR="008B38D1"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2F487B"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95104" behindDoc="0" locked="0" layoutInCell="1" allowOverlap="1" wp14:anchorId="49062BE2" wp14:editId="0CCE53DF">
                <wp:simplePos x="0" y="0"/>
                <wp:positionH relativeFrom="margin">
                  <wp:align>left</wp:align>
                </wp:positionH>
                <wp:positionV relativeFrom="paragraph">
                  <wp:posOffset>248421</wp:posOffset>
                </wp:positionV>
                <wp:extent cx="6411371" cy="332740"/>
                <wp:effectExtent l="0" t="0" r="27940" b="10160"/>
                <wp:wrapNone/>
                <wp:docPr id="21" name="Retângulo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11371"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6FC44C" id="Retângulo 21" o:spid="_x0000_s1026" style="position:absolute;margin-left:0;margin-top:19.55pt;width:504.85pt;height:26.2pt;z-index:25169510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" filled="f">
                <w10:wrap anchorx="margin"/>
              </v:rect>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8B38D1" w:rsidRPr="005442AE" w:rsidRDefault="008B38D1" w:rsidP="008B38D1">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exports to Brazil in Appendix VII.</w:t>
      </w:r>
    </w:p>
    <w:p w:rsidR="00136BE6" w:rsidRPr="005442AE" w:rsidRDefault="00136BE6" w:rsidP="00136BE6">
      <w:pPr>
        <w:jc w:val="both"/>
        <w:rPr>
          <w:rFonts w:ascii="Times New Roman" w:hAnsi="Times New Roman" w:cs="Times New Roman"/>
          <w:i/>
          <w:iCs/>
          <w:snapToGrid w:val="0"/>
          <w:sz w:val="24"/>
          <w:szCs w:val="24"/>
          <w:lang w:val="en-US"/>
        </w:rPr>
      </w:pPr>
      <w:r w:rsidRPr="005442AE">
        <w:rPr>
          <w:rFonts w:ascii="Times New Roman" w:hAnsi="Times New Roman" w:cs="Times New Roman"/>
          <w:i/>
          <w:iCs/>
          <w:snapToGrid w:val="0"/>
          <w:sz w:val="24"/>
          <w:szCs w:val="24"/>
          <w:lang w:val="en-US"/>
        </w:rPr>
        <w:t>In case exports to Brazil are made through related part</w:t>
      </w:r>
      <w:r w:rsidR="00316A64" w:rsidRPr="005442AE">
        <w:rPr>
          <w:rFonts w:ascii="Times New Roman" w:hAnsi="Times New Roman" w:cs="Times New Roman"/>
          <w:i/>
          <w:iCs/>
          <w:snapToGrid w:val="0"/>
          <w:sz w:val="24"/>
          <w:szCs w:val="24"/>
          <w:lang w:val="en-US"/>
        </w:rPr>
        <w:t>ies</w:t>
      </w:r>
      <w:r w:rsidRPr="005442AE">
        <w:rPr>
          <w:rFonts w:ascii="Times New Roman" w:hAnsi="Times New Roman" w:cs="Times New Roman"/>
          <w:i/>
          <w:iCs/>
          <w:snapToGrid w:val="0"/>
          <w:sz w:val="24"/>
          <w:szCs w:val="24"/>
          <w:lang w:val="en-US"/>
        </w:rPr>
        <w:t xml:space="preserve"> not located in Brazil, your company shall </w:t>
      </w:r>
      <w:r w:rsidR="00316A64" w:rsidRPr="005442AE">
        <w:rPr>
          <w:rFonts w:ascii="Times New Roman" w:hAnsi="Times New Roman" w:cs="Times New Roman"/>
          <w:i/>
          <w:iCs/>
          <w:snapToGrid w:val="0"/>
          <w:sz w:val="24"/>
          <w:szCs w:val="24"/>
          <w:lang w:val="en-US"/>
        </w:rPr>
        <w:t>provide</w:t>
      </w:r>
      <w:r w:rsidRPr="005442AE">
        <w:rPr>
          <w:rFonts w:ascii="Times New Roman" w:hAnsi="Times New Roman" w:cs="Times New Roman"/>
          <w:i/>
          <w:iCs/>
          <w:snapToGrid w:val="0"/>
          <w:sz w:val="24"/>
          <w:szCs w:val="24"/>
          <w:lang w:val="en-US"/>
        </w:rPr>
        <w:t xml:space="preserve"> two databases with</w:t>
      </w:r>
      <w:r w:rsidR="00374AAB" w:rsidRPr="005442AE">
        <w:rPr>
          <w:rFonts w:ascii="Times New Roman" w:hAnsi="Times New Roman" w:cs="Times New Roman"/>
          <w:i/>
          <w:iCs/>
          <w:snapToGrid w:val="0"/>
          <w:sz w:val="24"/>
          <w:szCs w:val="24"/>
          <w:lang w:val="en-US"/>
        </w:rPr>
        <w:t xml:space="preserve"> the information of Appendix VI</w:t>
      </w:r>
      <w:r w:rsidRPr="005442AE">
        <w:rPr>
          <w:rFonts w:ascii="Times New Roman" w:hAnsi="Times New Roman" w:cs="Times New Roman"/>
          <w:i/>
          <w:iCs/>
          <w:snapToGrid w:val="0"/>
          <w:sz w:val="24"/>
          <w:szCs w:val="24"/>
          <w:lang w:val="en-US"/>
        </w:rPr>
        <w:t xml:space="preserve">I: the first one with information on your company (manufacturer) and the second one with information on the related party. </w:t>
      </w:r>
    </w:p>
    <w:p w:rsidR="00136BE6" w:rsidRPr="005442AE" w:rsidRDefault="00136BE6" w:rsidP="008B38D1">
      <w:pPr>
        <w:jc w:val="both"/>
        <w:rPr>
          <w:rFonts w:ascii="Times New Roman" w:hAnsi="Times New Roman" w:cs="Times New Roman"/>
          <w:i/>
          <w:sz w:val="24"/>
          <w:szCs w:val="24"/>
          <w:lang w:val="en-US"/>
        </w:rPr>
      </w:pP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9.(</w:t>
      </w:r>
      <w:proofErr w:type="gramEnd"/>
      <w:r w:rsidRPr="005442AE">
        <w:rPr>
          <w:rFonts w:ascii="Times New Roman" w:hAnsi="Times New Roman" w:cs="Times New Roman"/>
          <w:b/>
          <w:bCs/>
          <w:sz w:val="24"/>
          <w:szCs w:val="24"/>
          <w:lang w:val="en-US"/>
        </w:rPr>
        <w:t>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 or 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 or t)</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07A253"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(currency/kg-t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13.(</w:t>
      </w:r>
      <w:proofErr w:type="gramEnd"/>
      <w:r w:rsidRPr="005442AE">
        <w:rPr>
          <w:rFonts w:ascii="Times New Roman" w:hAnsi="Times New Roman" w:cs="Times New Roman"/>
          <w:b/>
          <w:bCs/>
          <w:sz w:val="24"/>
          <w:szCs w:val="24"/>
          <w:lang w:val="en-US"/>
        </w:rPr>
        <w:t xml:space="preserve">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14.(</w:t>
      </w:r>
      <w:proofErr w:type="gramEnd"/>
      <w:r w:rsidRPr="005442AE">
        <w:rPr>
          <w:rFonts w:ascii="Times New Roman" w:hAnsi="Times New Roman" w:cs="Times New Roman"/>
          <w:b/>
          <w:bCs/>
          <w:sz w:val="24"/>
          <w:szCs w:val="24"/>
          <w:lang w:val="en-US"/>
        </w:rPr>
        <w:t>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lastRenderedPageBreak/>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 xml:space="preserve">3- n </w:t>
      </w:r>
      <w:proofErr w:type="gramStart"/>
      <w:r w:rsidRPr="005442AE">
        <w:rPr>
          <w:rFonts w:ascii="Times New Roman" w:hAnsi="Times New Roman" w:cs="Times New Roman"/>
          <w:bCs/>
          <w:sz w:val="24"/>
          <w:szCs w:val="24"/>
          <w:lang w:val="en-US"/>
        </w:rPr>
        <w:t>=  Specify</w:t>
      </w:r>
      <w:proofErr w:type="gramEnd"/>
      <w:r w:rsidRPr="005442AE">
        <w:rPr>
          <w:rFonts w:ascii="Times New Roman" w:hAnsi="Times New Roman" w:cs="Times New Roman"/>
          <w:bCs/>
          <w:sz w:val="24"/>
          <w:szCs w:val="24"/>
          <w:lang w:val="en-US"/>
        </w:rPr>
        <w:t xml:space="preserve">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CC75B4"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w:t>
      </w:r>
      <w:r w:rsidRPr="005442AE">
        <w:rPr>
          <w:rFonts w:ascii="Times New Roman" w:hAnsi="Times New Roman" w:cs="Times New Roman"/>
          <w:sz w:val="24"/>
          <w:szCs w:val="24"/>
          <w:lang w:val="en-US"/>
        </w:rPr>
        <w:lastRenderedPageBreak/>
        <w:t>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w:t>
      </w:r>
      <w:proofErr w:type="gramStart"/>
      <w:r w:rsidR="00A24301" w:rsidRPr="005442AE">
        <w:rPr>
          <w:rFonts w:ascii="Times New Roman" w:hAnsi="Times New Roman" w:cs="Times New Roman"/>
          <w:b/>
          <w:sz w:val="24"/>
          <w:szCs w:val="24"/>
          <w:lang w:val="en-US"/>
        </w:rPr>
        <w:t>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w:t>
      </w:r>
      <w:proofErr w:type="gramEnd"/>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w:t>
      </w:r>
      <w:proofErr w:type="gramStart"/>
      <w:r w:rsidRPr="005442AE">
        <w:rPr>
          <w:rFonts w:ascii="Times New Roman" w:hAnsi="Times New Roman" w:cs="Times New Roman"/>
          <w:b/>
          <w:sz w:val="24"/>
          <w:szCs w:val="24"/>
          <w:lang w:val="en-US"/>
        </w:rPr>
        <w:t xml:space="preserve">Brazil </w:t>
      </w:r>
      <w:r w:rsidR="00DF5298" w:rsidRPr="005442AE">
        <w:rPr>
          <w:rFonts w:ascii="Times New Roman" w:hAnsi="Times New Roman" w:cs="Times New Roman"/>
          <w:b/>
          <w:bCs/>
          <w:sz w:val="24"/>
          <w:szCs w:val="24"/>
          <w:lang w:val="en-US"/>
        </w:rPr>
        <w:t xml:space="preserve"> (</w:t>
      </w:r>
      <w:proofErr w:type="gramEnd"/>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through </w:t>
      </w:r>
      <w:proofErr w:type="gramStart"/>
      <w:r w:rsidRPr="005442AE">
        <w:rPr>
          <w:rFonts w:ascii="Times New Roman" w:hAnsi="Times New Roman" w:cs="Times New Roman"/>
          <w:sz w:val="24"/>
          <w:szCs w:val="24"/>
          <w:lang w:val="en-US"/>
        </w:rPr>
        <w:t>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w:t>
      </w:r>
      <w:proofErr w:type="gramEnd"/>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lastRenderedPageBreak/>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w:t>
      </w:r>
      <w:r w:rsidRPr="005442AE">
        <w:rPr>
          <w:rFonts w:ascii="Times New Roman" w:hAnsi="Times New Roman" w:cs="Times New Roman"/>
          <w:sz w:val="24"/>
          <w:szCs w:val="24"/>
          <w:lang w:val="en-US"/>
        </w:rPr>
        <w:lastRenderedPageBreak/>
        <w:t>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604FE978"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2" w:name="_Toc340425374"/>
      <w:r w:rsidRPr="005442AE">
        <w:rPr>
          <w:rFonts w:ascii="Times New Roman" w:hAnsi="Times New Roman"/>
          <w:szCs w:val="24"/>
          <w:lang w:val="en-US"/>
        </w:rPr>
        <w:lastRenderedPageBreak/>
        <w:t>VII – TOTAL SALES</w:t>
      </w:r>
      <w:bookmarkEnd w:id="2"/>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3" w:name="_Toc340425375"/>
      <w:r w:rsidRPr="005442AE">
        <w:rPr>
          <w:rFonts w:ascii="Times New Roman" w:hAnsi="Times New Roman"/>
          <w:szCs w:val="24"/>
          <w:lang w:val="en-US"/>
        </w:rPr>
        <w:t>ITEM D – TOTAL SALES RE</w:t>
      </w:r>
      <w:bookmarkEnd w:id="3"/>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2F487B" w:rsidRPr="005442AE" w:rsidRDefault="002F487B" w:rsidP="00641921">
      <w:pPr>
        <w:ind w:firstLine="709"/>
        <w:jc w:val="both"/>
        <w:rPr>
          <w:rFonts w:ascii="Times New Roman" w:hAnsi="Times New Roman" w:cs="Times New Roman"/>
          <w:i/>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Default="00641921" w:rsidP="00641921">
      <w:pPr>
        <w:rPr>
          <w:rFonts w:ascii="Times New Roman" w:hAnsi="Times New Roman" w:cs="Times New Roman"/>
          <w:sz w:val="24"/>
          <w:szCs w:val="24"/>
          <w:lang w:val="en-US"/>
        </w:rPr>
      </w:pPr>
    </w:p>
    <w:p w:rsidR="002F487B" w:rsidRPr="005442AE" w:rsidRDefault="002F487B"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t>D.3.1.</w:t>
      </w:r>
      <w:r w:rsidRPr="005442AE">
        <w:rPr>
          <w:b w:val="0"/>
          <w:szCs w:val="24"/>
          <w:lang w:val="en-US"/>
        </w:rPr>
        <w:tab/>
        <w:t xml:space="preserve">The information under field B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ELETRONIC ADDRESS:</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the Department of Trade Remedies (DECOM)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Legal </w:t>
      </w:r>
      <w:proofErr w:type="gramStart"/>
      <w:r w:rsidRPr="005442AE">
        <w:rPr>
          <w:rFonts w:ascii="Times New Roman" w:hAnsi="Times New Roman" w:cs="Times New Roman"/>
          <w:sz w:val="24"/>
          <w:szCs w:val="24"/>
          <w:lang w:val="en-US"/>
        </w:rPr>
        <w:t>representative’s  legible</w:t>
      </w:r>
      <w:proofErr w:type="gramEnd"/>
      <w:r w:rsidRPr="005442AE">
        <w:rPr>
          <w:rFonts w:ascii="Times New Roman" w:hAnsi="Times New Roman" w:cs="Times New Roman"/>
          <w:sz w:val="24"/>
          <w:szCs w:val="24"/>
          <w:lang w:val="en-US"/>
        </w:rPr>
        <w:t xml:space="preserv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9"/>
      <w:footerReference w:type="default" r:id="rId10"/>
      <w:footerReference w:type="first" r:id="rId11"/>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5B4F" w:rsidRDefault="00675B4F">
      <w:pPr>
        <w:spacing w:after="0" w:line="240" w:lineRule="auto"/>
      </w:pPr>
      <w:r>
        <w:separator/>
      </w:r>
    </w:p>
  </w:endnote>
  <w:endnote w:type="continuationSeparator" w:id="0">
    <w:p w:rsidR="00675B4F" w:rsidRDefault="00675B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charset w:val="00"/>
    <w:family w:val="roman"/>
    <w:pitch w:val="default"/>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202" w:rsidRPr="00F77202" w:rsidRDefault="00F77202">
    <w:pPr>
      <w:pStyle w:val="Rodap"/>
      <w:framePr w:wrap="auto" w:vAnchor="text" w:hAnchor="margin" w:xAlign="right" w:y="1"/>
      <w:rPr>
        <w:rStyle w:val="Nmerodepgina"/>
        <w:lang w:val="en-US"/>
      </w:rPr>
    </w:pPr>
    <w:r>
      <w:rPr>
        <w:rStyle w:val="Nmerodepgina"/>
      </w:rPr>
      <w:fldChar w:fldCharType="begin"/>
    </w:r>
    <w:r w:rsidRPr="00F77202">
      <w:rPr>
        <w:rStyle w:val="Nmerodepgina"/>
        <w:lang w:val="en-US"/>
      </w:rPr>
      <w:instrText xml:space="preserve">PAGE  </w:instrText>
    </w:r>
    <w:r>
      <w:rPr>
        <w:rStyle w:val="Nmerodepgina"/>
      </w:rPr>
      <w:fldChar w:fldCharType="separate"/>
    </w:r>
    <w:r w:rsidRPr="00F77202">
      <w:rPr>
        <w:rStyle w:val="Nmerodepgina"/>
        <w:noProof/>
        <w:lang w:val="en-US"/>
      </w:rPr>
      <w:t>57</w:t>
    </w:r>
    <w:r>
      <w:rPr>
        <w:rStyle w:val="Nmerodepgina"/>
      </w:rPr>
      <w:fldChar w:fldCharType="end"/>
    </w:r>
  </w:p>
  <w:p w:rsidR="00F77202" w:rsidRPr="00B10A3A" w:rsidRDefault="00F77202"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4"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202" w:rsidRDefault="00F77202">
    <w:pPr>
      <w:pStyle w:val="Rodap"/>
      <w:rPr>
        <w:sz w:val="16"/>
        <w:szCs w:val="16"/>
      </w:rPr>
    </w:pPr>
  </w:p>
  <w:p w:rsidR="00F77202" w:rsidRPr="00B10A3A" w:rsidRDefault="00F77202">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5"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5B4F" w:rsidRDefault="00675B4F">
      <w:pPr>
        <w:spacing w:after="0" w:line="240" w:lineRule="auto"/>
      </w:pPr>
      <w:r>
        <w:separator/>
      </w:r>
    </w:p>
  </w:footnote>
  <w:footnote w:type="continuationSeparator" w:id="0">
    <w:p w:rsidR="00675B4F" w:rsidRDefault="00675B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77202" w:rsidRPr="00E90ABD" w:rsidRDefault="00F77202"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3308"/>
    <w:rsid w:val="00005701"/>
    <w:rsid w:val="00007F0E"/>
    <w:rsid w:val="000120D0"/>
    <w:rsid w:val="00023431"/>
    <w:rsid w:val="00032B4A"/>
    <w:rsid w:val="00034DE3"/>
    <w:rsid w:val="00035C9A"/>
    <w:rsid w:val="00041176"/>
    <w:rsid w:val="00045CFC"/>
    <w:rsid w:val="000510E9"/>
    <w:rsid w:val="00051429"/>
    <w:rsid w:val="00060E07"/>
    <w:rsid w:val="000678E5"/>
    <w:rsid w:val="00091246"/>
    <w:rsid w:val="00094F42"/>
    <w:rsid w:val="0009512E"/>
    <w:rsid w:val="000A3A37"/>
    <w:rsid w:val="000A6ED7"/>
    <w:rsid w:val="000B026D"/>
    <w:rsid w:val="000C483E"/>
    <w:rsid w:val="000D0FED"/>
    <w:rsid w:val="000E21EC"/>
    <w:rsid w:val="000E7C0F"/>
    <w:rsid w:val="000F2072"/>
    <w:rsid w:val="000F2B96"/>
    <w:rsid w:val="001066B4"/>
    <w:rsid w:val="001157B4"/>
    <w:rsid w:val="00117830"/>
    <w:rsid w:val="00122125"/>
    <w:rsid w:val="001233B4"/>
    <w:rsid w:val="00125E6A"/>
    <w:rsid w:val="00126B5D"/>
    <w:rsid w:val="00132E3F"/>
    <w:rsid w:val="0013617D"/>
    <w:rsid w:val="00136BE6"/>
    <w:rsid w:val="0014284C"/>
    <w:rsid w:val="001504E7"/>
    <w:rsid w:val="00150CD0"/>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5B58"/>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36BA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A7A8B"/>
    <w:rsid w:val="002B1F14"/>
    <w:rsid w:val="002D3B2C"/>
    <w:rsid w:val="002D3B83"/>
    <w:rsid w:val="002E41C8"/>
    <w:rsid w:val="002E4674"/>
    <w:rsid w:val="002F0981"/>
    <w:rsid w:val="002F3B74"/>
    <w:rsid w:val="002F487B"/>
    <w:rsid w:val="003134B7"/>
    <w:rsid w:val="00315185"/>
    <w:rsid w:val="00316A64"/>
    <w:rsid w:val="00322C40"/>
    <w:rsid w:val="003244BF"/>
    <w:rsid w:val="00325B7A"/>
    <w:rsid w:val="00334F14"/>
    <w:rsid w:val="003420B6"/>
    <w:rsid w:val="0034228C"/>
    <w:rsid w:val="0035060F"/>
    <w:rsid w:val="00350CC7"/>
    <w:rsid w:val="00352AE2"/>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35A"/>
    <w:rsid w:val="00495ED4"/>
    <w:rsid w:val="004A351E"/>
    <w:rsid w:val="004A4696"/>
    <w:rsid w:val="004A571A"/>
    <w:rsid w:val="004A796C"/>
    <w:rsid w:val="004B446E"/>
    <w:rsid w:val="004B5411"/>
    <w:rsid w:val="004C14AC"/>
    <w:rsid w:val="004C569B"/>
    <w:rsid w:val="004D5404"/>
    <w:rsid w:val="004E4735"/>
    <w:rsid w:val="004E4C23"/>
    <w:rsid w:val="004E4FC6"/>
    <w:rsid w:val="004F406F"/>
    <w:rsid w:val="004F590B"/>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2A2"/>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697"/>
    <w:rsid w:val="00617CA4"/>
    <w:rsid w:val="006222FB"/>
    <w:rsid w:val="00632096"/>
    <w:rsid w:val="0063530B"/>
    <w:rsid w:val="00637CD6"/>
    <w:rsid w:val="00641921"/>
    <w:rsid w:val="006444C5"/>
    <w:rsid w:val="006467D9"/>
    <w:rsid w:val="00646F0C"/>
    <w:rsid w:val="00651AC2"/>
    <w:rsid w:val="00667FCA"/>
    <w:rsid w:val="0067026F"/>
    <w:rsid w:val="00674DEA"/>
    <w:rsid w:val="00675B4F"/>
    <w:rsid w:val="00675D0A"/>
    <w:rsid w:val="00686BB7"/>
    <w:rsid w:val="00686CB2"/>
    <w:rsid w:val="00687113"/>
    <w:rsid w:val="0069155D"/>
    <w:rsid w:val="0069167F"/>
    <w:rsid w:val="006A3F0F"/>
    <w:rsid w:val="006A51CA"/>
    <w:rsid w:val="006A5E19"/>
    <w:rsid w:val="006B0739"/>
    <w:rsid w:val="006B4FC0"/>
    <w:rsid w:val="006B5504"/>
    <w:rsid w:val="006B67FE"/>
    <w:rsid w:val="006B78A5"/>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27EF"/>
    <w:rsid w:val="008058B6"/>
    <w:rsid w:val="00812FBA"/>
    <w:rsid w:val="008135C0"/>
    <w:rsid w:val="00813BBC"/>
    <w:rsid w:val="00813C17"/>
    <w:rsid w:val="00815AFB"/>
    <w:rsid w:val="00815E3A"/>
    <w:rsid w:val="0081716A"/>
    <w:rsid w:val="008206DE"/>
    <w:rsid w:val="00823E85"/>
    <w:rsid w:val="00826C82"/>
    <w:rsid w:val="0082752F"/>
    <w:rsid w:val="00832020"/>
    <w:rsid w:val="00836DAA"/>
    <w:rsid w:val="0084120E"/>
    <w:rsid w:val="008433E9"/>
    <w:rsid w:val="00847B63"/>
    <w:rsid w:val="00854030"/>
    <w:rsid w:val="00862632"/>
    <w:rsid w:val="0086334B"/>
    <w:rsid w:val="00864CB2"/>
    <w:rsid w:val="00864CE9"/>
    <w:rsid w:val="008656E4"/>
    <w:rsid w:val="00884230"/>
    <w:rsid w:val="00887509"/>
    <w:rsid w:val="008A44D2"/>
    <w:rsid w:val="008A57BF"/>
    <w:rsid w:val="008A6DA8"/>
    <w:rsid w:val="008A78A0"/>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48E2"/>
    <w:rsid w:val="0099693E"/>
    <w:rsid w:val="009A1459"/>
    <w:rsid w:val="009A2706"/>
    <w:rsid w:val="009B0FB7"/>
    <w:rsid w:val="009B7107"/>
    <w:rsid w:val="009C1D82"/>
    <w:rsid w:val="009D1EDF"/>
    <w:rsid w:val="009E05D3"/>
    <w:rsid w:val="009E05DA"/>
    <w:rsid w:val="009E3710"/>
    <w:rsid w:val="009E789B"/>
    <w:rsid w:val="009F133A"/>
    <w:rsid w:val="009F2C28"/>
    <w:rsid w:val="009F4B88"/>
    <w:rsid w:val="00A002CC"/>
    <w:rsid w:val="00A0086E"/>
    <w:rsid w:val="00A07F82"/>
    <w:rsid w:val="00A1498D"/>
    <w:rsid w:val="00A160A1"/>
    <w:rsid w:val="00A21BB2"/>
    <w:rsid w:val="00A2316B"/>
    <w:rsid w:val="00A23258"/>
    <w:rsid w:val="00A24301"/>
    <w:rsid w:val="00A251F5"/>
    <w:rsid w:val="00A3282A"/>
    <w:rsid w:val="00A329BA"/>
    <w:rsid w:val="00A358F6"/>
    <w:rsid w:val="00A3606F"/>
    <w:rsid w:val="00A4067C"/>
    <w:rsid w:val="00A428AD"/>
    <w:rsid w:val="00A5339D"/>
    <w:rsid w:val="00A535FB"/>
    <w:rsid w:val="00A53C9F"/>
    <w:rsid w:val="00A63308"/>
    <w:rsid w:val="00A7137F"/>
    <w:rsid w:val="00A7335D"/>
    <w:rsid w:val="00A74E22"/>
    <w:rsid w:val="00A82854"/>
    <w:rsid w:val="00A87FF0"/>
    <w:rsid w:val="00A92D4D"/>
    <w:rsid w:val="00A95976"/>
    <w:rsid w:val="00AA1963"/>
    <w:rsid w:val="00AA1B75"/>
    <w:rsid w:val="00AA5F8F"/>
    <w:rsid w:val="00AA6D19"/>
    <w:rsid w:val="00AB101F"/>
    <w:rsid w:val="00AC19DD"/>
    <w:rsid w:val="00AC44AB"/>
    <w:rsid w:val="00AC4B0F"/>
    <w:rsid w:val="00AC4C35"/>
    <w:rsid w:val="00AC5239"/>
    <w:rsid w:val="00AC6DE4"/>
    <w:rsid w:val="00AD1816"/>
    <w:rsid w:val="00AD707F"/>
    <w:rsid w:val="00AE03B5"/>
    <w:rsid w:val="00AE3C1C"/>
    <w:rsid w:val="00B10A3A"/>
    <w:rsid w:val="00B1164B"/>
    <w:rsid w:val="00B1196A"/>
    <w:rsid w:val="00B13969"/>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5B4"/>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10ED"/>
    <w:rsid w:val="00DA70CC"/>
    <w:rsid w:val="00DB1035"/>
    <w:rsid w:val="00DB76D9"/>
    <w:rsid w:val="00DD05AA"/>
    <w:rsid w:val="00DE1635"/>
    <w:rsid w:val="00DF2FB7"/>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1D3"/>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77202"/>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B7BA7F"/>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15624306">
      <w:bodyDiv w:val="1"/>
      <w:marLeft w:val="0"/>
      <w:marRight w:val="0"/>
      <w:marTop w:val="0"/>
      <w:marBottom w:val="0"/>
      <w:divBdr>
        <w:top w:val="none" w:sz="0" w:space="0" w:color="auto"/>
        <w:left w:val="none" w:sz="0" w:space="0" w:color="auto"/>
        <w:bottom w:val="none" w:sz="0" w:space="0" w:color="auto"/>
        <w:right w:val="none" w:sz="0" w:space="0" w:color="auto"/>
      </w:divBdr>
    </w:div>
    <w:div w:id="229968166">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16443732">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781413112">
      <w:bodyDiv w:val="1"/>
      <w:marLeft w:val="0"/>
      <w:marRight w:val="0"/>
      <w:marTop w:val="0"/>
      <w:marBottom w:val="0"/>
      <w:divBdr>
        <w:top w:val="none" w:sz="0" w:space="0" w:color="auto"/>
        <w:left w:val="none" w:sz="0" w:space="0" w:color="auto"/>
        <w:bottom w:val="none" w:sz="0" w:space="0" w:color="auto"/>
        <w:right w:val="none" w:sz="0" w:space="0" w:color="auto"/>
      </w:divBdr>
    </w:div>
    <w:div w:id="909852997">
      <w:bodyDiv w:val="1"/>
      <w:marLeft w:val="0"/>
      <w:marRight w:val="0"/>
      <w:marTop w:val="0"/>
      <w:marBottom w:val="0"/>
      <w:divBdr>
        <w:top w:val="none" w:sz="0" w:space="0" w:color="auto"/>
        <w:left w:val="none" w:sz="0" w:space="0" w:color="auto"/>
        <w:bottom w:val="none" w:sz="0" w:space="0" w:color="auto"/>
        <w:right w:val="none" w:sz="0" w:space="0" w:color="auto"/>
      </w:divBdr>
    </w:div>
    <w:div w:id="917860786">
      <w:bodyDiv w:val="1"/>
      <w:marLeft w:val="0"/>
      <w:marRight w:val="0"/>
      <w:marTop w:val="0"/>
      <w:marBottom w:val="0"/>
      <w:divBdr>
        <w:top w:val="none" w:sz="0" w:space="0" w:color="auto"/>
        <w:left w:val="none" w:sz="0" w:space="0" w:color="auto"/>
        <w:bottom w:val="none" w:sz="0" w:space="0" w:color="auto"/>
        <w:right w:val="none" w:sz="0" w:space="0" w:color="auto"/>
      </w:divBdr>
    </w:div>
    <w:div w:id="1077288637">
      <w:bodyDiv w:val="1"/>
      <w:marLeft w:val="0"/>
      <w:marRight w:val="0"/>
      <w:marTop w:val="0"/>
      <w:marBottom w:val="0"/>
      <w:divBdr>
        <w:top w:val="none" w:sz="0" w:space="0" w:color="auto"/>
        <w:left w:val="none" w:sz="0" w:space="0" w:color="auto"/>
        <w:bottom w:val="none" w:sz="0" w:space="0" w:color="auto"/>
        <w:right w:val="none" w:sz="0" w:space="0" w:color="auto"/>
      </w:divBdr>
    </w:div>
    <w:div w:id="1151212593">
      <w:bodyDiv w:val="1"/>
      <w:marLeft w:val="0"/>
      <w:marRight w:val="0"/>
      <w:marTop w:val="0"/>
      <w:marBottom w:val="0"/>
      <w:divBdr>
        <w:top w:val="none" w:sz="0" w:space="0" w:color="auto"/>
        <w:left w:val="none" w:sz="0" w:space="0" w:color="auto"/>
        <w:bottom w:val="none" w:sz="0" w:space="0" w:color="auto"/>
        <w:right w:val="none" w:sz="0" w:space="0" w:color="auto"/>
      </w:divBdr>
    </w:div>
    <w:div w:id="1682975784">
      <w:bodyDiv w:val="1"/>
      <w:marLeft w:val="0"/>
      <w:marRight w:val="0"/>
      <w:marTop w:val="0"/>
      <w:marBottom w:val="0"/>
      <w:divBdr>
        <w:top w:val="none" w:sz="0" w:space="0" w:color="auto"/>
        <w:left w:val="none" w:sz="0" w:space="0" w:color="auto"/>
        <w:bottom w:val="none" w:sz="0" w:space="0" w:color="auto"/>
        <w:right w:val="none" w:sz="0" w:space="0" w:color="auto"/>
      </w:divBdr>
    </w:div>
    <w:div w:id="1721392677">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 w:id="1976251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53069-88A5-4FCD-A31F-01BDC56FB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52</Pages>
  <Words>14873</Words>
  <Characters>80317</Characters>
  <Application>Microsoft Office Word</Application>
  <DocSecurity>2</DocSecurity>
  <Lines>669</Lines>
  <Paragraphs>189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professorthalisandrade@gmail.com</cp:lastModifiedBy>
  <cp:revision>8</cp:revision>
  <dcterms:created xsi:type="dcterms:W3CDTF">2018-11-29T17:47:00Z</dcterms:created>
  <dcterms:modified xsi:type="dcterms:W3CDTF">2018-11-30T19:08:00Z</dcterms:modified>
</cp:coreProperties>
</file>