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A3EA36"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AF5399">
        <w:fldChar w:fldCharType="begin"/>
      </w:r>
      <w:r w:rsidR="00AF5399">
        <w:instrText xml:space="preserve"> HYPERLINK "mailto:decom@mdic.gov.br" </w:instrText>
      </w:r>
      <w:r w:rsidR="00AF5399">
        <w:fldChar w:fldCharType="separate"/>
      </w:r>
      <w:r w:rsidRPr="001B1068">
        <w:rPr>
          <w:rStyle w:val="Hyperlink"/>
          <w:rFonts w:ascii="Times New Roman" w:hAnsi="Times New Roman" w:cs="Times New Roman"/>
          <w:sz w:val="18"/>
          <w:szCs w:val="18"/>
          <w:lang w:val="fr-FR"/>
        </w:rPr>
        <w:t>decom@mdic.gov.br</w:t>
      </w:r>
      <w:r w:rsidR="00AF5399">
        <w:rPr>
          <w:rStyle w:val="Hyperlink"/>
          <w:rFonts w:ascii="Times New Roman" w:hAnsi="Times New Roman" w:cs="Times New Roman"/>
          <w:sz w:val="18"/>
          <w:szCs w:val="18"/>
          <w:lang w:val="fr-FR"/>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r w:rsidR="000B38FE" w:rsidRPr="00BB6204">
        <w:rPr>
          <w:rFonts w:ascii="Times New Roman" w:hAnsi="Times New Roman" w:cs="Times New Roman"/>
          <w:sz w:val="24"/>
          <w:szCs w:val="24"/>
          <w:lang w:val="en-US"/>
        </w:rPr>
        <w:t>phenol</w:t>
      </w:r>
      <w:r w:rsidRPr="00736101">
        <w:rPr>
          <w:rFonts w:ascii="Times New Roman" w:hAnsi="Times New Roman" w:cs="Times New Roman"/>
          <w:color w:val="FF0000"/>
          <w:sz w:val="24"/>
          <w:szCs w:val="24"/>
          <w:lang w:val="en-US"/>
        </w:rPr>
        <w:t xml:space="preserve">, </w:t>
      </w:r>
      <w:r w:rsidR="000B38FE">
        <w:rPr>
          <w:rFonts w:ascii="Times New Roman" w:hAnsi="Times New Roman" w:cs="Times New Roman"/>
          <w:sz w:val="24"/>
          <w:szCs w:val="24"/>
          <w:lang w:val="en-US"/>
        </w:rPr>
        <w:t>usually classified under item</w:t>
      </w:r>
      <w:r w:rsidR="007E1ACA" w:rsidRPr="005442AE">
        <w:rPr>
          <w:rFonts w:ascii="Times New Roman" w:hAnsi="Times New Roman" w:cs="Times New Roman"/>
          <w:sz w:val="24"/>
          <w:szCs w:val="24"/>
          <w:lang w:val="en-US"/>
        </w:rPr>
        <w:t xml:space="preserve"> </w:t>
      </w:r>
      <w:r w:rsidR="000B38FE" w:rsidRPr="00BB6204">
        <w:rPr>
          <w:rFonts w:ascii="Times New Roman" w:hAnsi="Times New Roman" w:cs="Times New Roman"/>
          <w:sz w:val="24"/>
          <w:szCs w:val="24"/>
          <w:lang w:val="en-US"/>
        </w:rPr>
        <w:t>2907.11.00</w:t>
      </w:r>
      <w:r w:rsidR="007E1ACA" w:rsidRPr="005442AE">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original from </w:t>
      </w:r>
      <w:r w:rsidR="000B38FE" w:rsidRPr="00BB6204">
        <w:rPr>
          <w:rFonts w:ascii="Times New Roman" w:hAnsi="Times New Roman" w:cs="Times New Roman"/>
          <w:sz w:val="24"/>
          <w:szCs w:val="24"/>
          <w:lang w:val="en-US"/>
        </w:rPr>
        <w:t>European Union and United States of America</w:t>
      </w:r>
      <w:r w:rsidR="007E1ACA" w:rsidRPr="005442AE">
        <w:rPr>
          <w:rFonts w:ascii="Times New Roman" w:hAnsi="Times New Roman" w:cs="Times New Roman"/>
          <w:sz w:val="24"/>
          <w:szCs w:val="24"/>
          <w:lang w:val="en-US"/>
        </w:rPr>
        <w:t>, 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0B38FE" w:rsidRDefault="00A63308">
      <w:pPr>
        <w:rPr>
          <w:rFonts w:ascii="Times New Roman" w:hAnsi="Times New Roman" w:cs="Times New Roman"/>
          <w:sz w:val="24"/>
          <w:szCs w:val="24"/>
          <w:lang w:val="en-US"/>
        </w:rPr>
      </w:pPr>
    </w:p>
    <w:p w:rsidR="007E1ACA" w:rsidRPr="000B38FE" w:rsidRDefault="007E1ACA" w:rsidP="007E1ACA">
      <w:pPr>
        <w:spacing w:after="0"/>
        <w:jc w:val="center"/>
        <w:rPr>
          <w:rFonts w:ascii="Times New Roman" w:hAnsi="Times New Roman" w:cs="Times New Roman"/>
          <w:bCs/>
          <w:sz w:val="24"/>
          <w:szCs w:val="24"/>
        </w:rPr>
      </w:pPr>
      <w:proofErr w:type="spellStart"/>
      <w:r w:rsidRPr="000B38FE">
        <w:rPr>
          <w:rFonts w:ascii="Times New Roman" w:hAnsi="Times New Roman" w:cs="Times New Roman"/>
          <w:sz w:val="24"/>
          <w:szCs w:val="24"/>
        </w:rPr>
        <w:t>Administrative</w:t>
      </w:r>
      <w:proofErr w:type="spellEnd"/>
      <w:r w:rsidRPr="000B38FE">
        <w:rPr>
          <w:rFonts w:ascii="Times New Roman" w:hAnsi="Times New Roman" w:cs="Times New Roman"/>
          <w:sz w:val="24"/>
          <w:szCs w:val="24"/>
        </w:rPr>
        <w:t xml:space="preserve"> </w:t>
      </w:r>
      <w:proofErr w:type="spellStart"/>
      <w:r w:rsidRPr="000B38FE">
        <w:rPr>
          <w:rFonts w:ascii="Times New Roman" w:hAnsi="Times New Roman" w:cs="Times New Roman"/>
          <w:sz w:val="24"/>
          <w:szCs w:val="24"/>
        </w:rPr>
        <w:t>Process</w:t>
      </w:r>
      <w:proofErr w:type="spellEnd"/>
      <w:r w:rsidRPr="000B38FE">
        <w:rPr>
          <w:rFonts w:ascii="Times New Roman" w:hAnsi="Times New Roman" w:cs="Times New Roman"/>
          <w:sz w:val="24"/>
          <w:szCs w:val="24"/>
        </w:rPr>
        <w:t xml:space="preserve"> SECEX [</w:t>
      </w:r>
      <w:r w:rsidR="000B38FE" w:rsidRPr="000B38FE">
        <w:rPr>
          <w:rFonts w:ascii="Times New Roman" w:hAnsi="Times New Roman" w:cs="Times New Roman"/>
          <w:sz w:val="24"/>
          <w:szCs w:val="24"/>
        </w:rPr>
        <w:t>52272.003296/2019-32</w:t>
      </w:r>
      <w:r w:rsidRPr="000B38FE">
        <w:rPr>
          <w:rFonts w:ascii="Times New Roman" w:hAnsi="Times New Roman" w:cs="Times New Roman"/>
          <w:sz w:val="24"/>
          <w:szCs w:val="24"/>
        </w:rPr>
        <w:t>]</w:t>
      </w:r>
    </w:p>
    <w:p w:rsidR="007E1ACA" w:rsidRPr="000B38FE" w:rsidRDefault="007E1ACA" w:rsidP="007E1ACA">
      <w:pPr>
        <w:spacing w:after="0"/>
        <w:jc w:val="center"/>
        <w:rPr>
          <w:rFonts w:ascii="Times New Roman" w:hAnsi="Times New Roman" w:cs="Times New Roman"/>
          <w:sz w:val="24"/>
          <w:szCs w:val="24"/>
          <w:lang w:val="en-US"/>
        </w:rPr>
      </w:pPr>
      <w:r w:rsidRPr="000B38FE">
        <w:rPr>
          <w:rFonts w:ascii="Times New Roman" w:hAnsi="Times New Roman" w:cs="Times New Roman"/>
          <w:sz w:val="24"/>
          <w:szCs w:val="24"/>
          <w:lang w:val="en-US"/>
        </w:rPr>
        <w:t xml:space="preserve">Contact: (+55 61) 2027- </w:t>
      </w:r>
      <w:r w:rsidR="000B38FE" w:rsidRPr="000B38FE">
        <w:rPr>
          <w:rFonts w:ascii="Times New Roman" w:hAnsi="Times New Roman" w:cs="Times New Roman"/>
          <w:sz w:val="24"/>
          <w:szCs w:val="24"/>
        </w:rPr>
        <w:t xml:space="preserve">8264/9300 ou </w:t>
      </w:r>
      <w:r w:rsidR="000B38FE" w:rsidRPr="000B38FE">
        <w:rPr>
          <w:rFonts w:ascii="Times New Roman" w:hAnsi="Times New Roman" w:cs="Times New Roman"/>
          <w:bCs/>
          <w:sz w:val="24"/>
          <w:szCs w:val="24"/>
        </w:rPr>
        <w:t>[fenolrv@mdic.gov.br]</w:t>
      </w:r>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7631B"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 xml:space="preserve">of the anti-dumping </w:t>
      </w:r>
      <w:r w:rsidR="00422A8D" w:rsidRPr="000B38FE">
        <w:rPr>
          <w:rFonts w:ascii="Times New Roman" w:hAnsi="Times New Roman" w:cs="Times New Roman"/>
          <w:sz w:val="24"/>
          <w:szCs w:val="24"/>
          <w:lang w:val="en-US"/>
        </w:rPr>
        <w:t xml:space="preserve">measure levied on Brazilian imports of </w:t>
      </w:r>
      <w:r w:rsidR="000B38FE" w:rsidRPr="000B38FE">
        <w:rPr>
          <w:rFonts w:ascii="Times New Roman" w:hAnsi="Times New Roman" w:cs="Times New Roman"/>
          <w:b/>
          <w:bCs/>
          <w:sz w:val="24"/>
          <w:szCs w:val="24"/>
          <w:lang w:val="en-US"/>
        </w:rPr>
        <w:t>phenol</w:t>
      </w:r>
      <w:r w:rsidR="00422A8D" w:rsidRPr="000B38FE">
        <w:rPr>
          <w:rFonts w:ascii="Times New Roman" w:hAnsi="Times New Roman" w:cs="Times New Roman"/>
          <w:sz w:val="24"/>
          <w:szCs w:val="24"/>
          <w:lang w:val="en-US"/>
        </w:rPr>
        <w:t xml:space="preserve">, </w:t>
      </w:r>
      <w:r w:rsidR="000B38FE" w:rsidRPr="000B38FE">
        <w:rPr>
          <w:rFonts w:ascii="Times New Roman" w:hAnsi="Times New Roman" w:cs="Times New Roman"/>
          <w:sz w:val="24"/>
          <w:szCs w:val="24"/>
          <w:lang w:val="en-US"/>
        </w:rPr>
        <w:t>usually classified under item</w:t>
      </w:r>
      <w:r w:rsidR="00422A8D" w:rsidRPr="000B38FE">
        <w:rPr>
          <w:rFonts w:ascii="Times New Roman" w:hAnsi="Times New Roman" w:cs="Times New Roman"/>
          <w:sz w:val="24"/>
          <w:szCs w:val="24"/>
          <w:lang w:val="en-US"/>
        </w:rPr>
        <w:t xml:space="preserve"> </w:t>
      </w:r>
      <w:r w:rsidR="000B38FE" w:rsidRPr="000B38FE">
        <w:rPr>
          <w:rFonts w:ascii="Times New Roman" w:hAnsi="Times New Roman" w:cs="Times New Roman"/>
          <w:bCs/>
          <w:sz w:val="24"/>
          <w:szCs w:val="24"/>
          <w:lang w:val="en-US"/>
        </w:rPr>
        <w:t>2907.11.00</w:t>
      </w:r>
      <w:r w:rsidR="00422A8D" w:rsidRPr="000B38FE">
        <w:rPr>
          <w:rFonts w:ascii="Times New Roman" w:hAnsi="Times New Roman" w:cs="Times New Roman"/>
          <w:sz w:val="24"/>
          <w:szCs w:val="24"/>
          <w:lang w:val="en-US"/>
        </w:rPr>
        <w:t xml:space="preserve"> of the MERCOSUR Common Nomenclature (NCM – </w:t>
      </w:r>
      <w:proofErr w:type="spellStart"/>
      <w:r w:rsidR="00422A8D" w:rsidRPr="000B38FE">
        <w:rPr>
          <w:rFonts w:ascii="Times New Roman" w:hAnsi="Times New Roman" w:cs="Times New Roman"/>
          <w:sz w:val="24"/>
          <w:szCs w:val="24"/>
          <w:lang w:val="en-US"/>
        </w:rPr>
        <w:t>Nomenclatura</w:t>
      </w:r>
      <w:proofErr w:type="spellEnd"/>
      <w:r w:rsidR="00422A8D" w:rsidRPr="000B38FE">
        <w:rPr>
          <w:rFonts w:ascii="Times New Roman" w:hAnsi="Times New Roman" w:cs="Times New Roman"/>
          <w:sz w:val="24"/>
          <w:szCs w:val="24"/>
          <w:lang w:val="en-US"/>
        </w:rPr>
        <w:t xml:space="preserve"> </w:t>
      </w:r>
      <w:proofErr w:type="spellStart"/>
      <w:r w:rsidR="00422A8D" w:rsidRPr="000B38FE">
        <w:rPr>
          <w:rFonts w:ascii="Times New Roman" w:hAnsi="Times New Roman" w:cs="Times New Roman"/>
          <w:sz w:val="24"/>
          <w:szCs w:val="24"/>
          <w:lang w:val="en-US"/>
        </w:rPr>
        <w:t>Comum</w:t>
      </w:r>
      <w:proofErr w:type="spellEnd"/>
      <w:r w:rsidR="00422A8D" w:rsidRPr="000B38FE">
        <w:rPr>
          <w:rFonts w:ascii="Times New Roman" w:hAnsi="Times New Roman" w:cs="Times New Roman"/>
          <w:sz w:val="24"/>
          <w:szCs w:val="24"/>
          <w:lang w:val="en-US"/>
        </w:rPr>
        <w:t xml:space="preserve"> do MERCOSUL), original from </w:t>
      </w:r>
      <w:r w:rsidR="000B38FE" w:rsidRPr="000B38FE">
        <w:rPr>
          <w:rFonts w:ascii="Times New Roman" w:eastAsia="Times New Roman" w:hAnsi="Times New Roman" w:cs="Times New Roman"/>
          <w:b/>
          <w:sz w:val="24"/>
          <w:szCs w:val="24"/>
          <w:lang w:val="en-US" w:eastAsia="pt-BR"/>
        </w:rPr>
        <w:t>European Union and United States of America</w:t>
      </w:r>
      <w:r w:rsidR="00422A8D" w:rsidRPr="000B38FE">
        <w:rPr>
          <w:rFonts w:ascii="Times New Roman" w:hAnsi="Times New Roman" w:cs="Times New Roman"/>
          <w:sz w:val="24"/>
          <w:szCs w:val="24"/>
          <w:lang w:val="en-US"/>
        </w:rPr>
        <w:t xml:space="preserve">, and of injury to the domestic industry </w:t>
      </w:r>
      <w:r w:rsidR="00422A8D" w:rsidRPr="005442AE">
        <w:rPr>
          <w:rFonts w:ascii="Times New Roman" w:hAnsi="Times New Roman" w:cs="Times New Roman"/>
          <w:sz w:val="24"/>
          <w:szCs w:val="24"/>
          <w:lang w:val="en-US"/>
        </w:rPr>
        <w:t>due to such practice</w:t>
      </w:r>
      <w:r w:rsidR="00765DD6" w:rsidRPr="005442AE">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77423"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w:t>
      </w:r>
      <w:proofErr w:type="gramStart"/>
      <w:r w:rsidRPr="005442AE">
        <w:rPr>
          <w:rFonts w:ascii="Times New Roman" w:hAnsi="Times New Roman" w:cs="Times New Roman"/>
          <w:color w:val="000000"/>
          <w:sz w:val="24"/>
          <w:szCs w:val="24"/>
          <w:lang w:val="en-US"/>
        </w:rPr>
        <w:t>in order to</w:t>
      </w:r>
      <w:proofErr w:type="gramEnd"/>
      <w:r w:rsidRPr="005442AE">
        <w:rPr>
          <w:rFonts w:ascii="Times New Roman" w:hAnsi="Times New Roman" w:cs="Times New Roman"/>
          <w:color w:val="000000"/>
          <w:sz w:val="24"/>
          <w:szCs w:val="24"/>
          <w:lang w:val="en-US"/>
        </w:rPr>
        <w:t xml:space="preserve">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Describe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 xml:space="preserve">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2B8027"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A56BB"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1157B4" w:rsidRPr="005442AE" w:rsidRDefault="00EE0908" w:rsidP="001157B4">
      <w:pPr>
        <w:pStyle w:val="PargrafodaLista"/>
        <w:numPr>
          <w:ilvl w:val="0"/>
          <w:numId w:val="4"/>
        </w:numPr>
        <w:jc w:val="both"/>
        <w:rPr>
          <w:rFonts w:ascii="Times New Roman" w:hAnsi="Times New Roman" w:cs="Times New Roman"/>
          <w:sz w:val="24"/>
          <w:szCs w:val="24"/>
          <w:lang w:val="en-US"/>
        </w:rPr>
      </w:pPr>
      <w:r w:rsidRPr="00EE0908">
        <w:rPr>
          <w:rFonts w:ascii="Times New Roman" w:hAnsi="Times New Roman" w:cs="Times New Roman"/>
          <w:sz w:val="24"/>
          <w:szCs w:val="24"/>
          <w:u w:color="FF0000"/>
          <w:lang w:val="en-US"/>
        </w:rPr>
        <w:t>Phenol</w:t>
      </w:r>
      <w:r w:rsidR="001157B4" w:rsidRPr="00EE0908">
        <w:rPr>
          <w:rFonts w:ascii="Times New Roman" w:hAnsi="Times New Roman" w:cs="Times New Roman"/>
          <w:sz w:val="24"/>
          <w:szCs w:val="24"/>
          <w:lang w:val="en-US"/>
        </w:rPr>
        <w:t xml:space="preserve">, </w:t>
      </w:r>
      <w:r w:rsidRPr="00EE0908">
        <w:rPr>
          <w:rFonts w:ascii="Times New Roman" w:hAnsi="Times New Roman" w:cs="Times New Roman"/>
          <w:sz w:val="24"/>
          <w:szCs w:val="24"/>
          <w:lang w:val="en-US"/>
        </w:rPr>
        <w:t xml:space="preserve">industrial grade, not including the </w:t>
      </w:r>
      <w:r w:rsidR="00C168FC">
        <w:rPr>
          <w:rFonts w:ascii="Times New Roman" w:hAnsi="Times New Roman" w:cs="Times New Roman"/>
          <w:sz w:val="24"/>
          <w:szCs w:val="24"/>
          <w:lang w:val="en-US"/>
        </w:rPr>
        <w:t>pure grade phenol</w:t>
      </w:r>
      <w:r w:rsidR="00AF5399">
        <w:rPr>
          <w:rFonts w:ascii="Times New Roman" w:hAnsi="Times New Roman" w:cs="Times New Roman"/>
          <w:sz w:val="24"/>
          <w:szCs w:val="24"/>
          <w:lang w:val="en-US"/>
        </w:rPr>
        <w:t xml:space="preserve"> </w:t>
      </w:r>
      <w:r w:rsidR="00AF5399" w:rsidRPr="00F514B4">
        <w:rPr>
          <w:rFonts w:ascii="Times New Roman" w:hAnsi="Times New Roman" w:cs="Times New Roman"/>
          <w:sz w:val="24"/>
          <w:szCs w:val="24"/>
          <w:lang w:val="en-US"/>
        </w:rPr>
        <w:t>analysis</w:t>
      </w:r>
      <w:r w:rsidRPr="00EE0908">
        <w:rPr>
          <w:rFonts w:ascii="Times New Roman" w:hAnsi="Times New Roman" w:cs="Times New Roman"/>
          <w:sz w:val="24"/>
          <w:szCs w:val="24"/>
          <w:lang w:val="en-US"/>
        </w:rPr>
        <w:t xml:space="preserve">, or for analysis, packaged in packages not exceeding 27 kg, </w:t>
      </w:r>
      <w:r w:rsidR="001157B4" w:rsidRPr="00EE0908">
        <w:rPr>
          <w:rFonts w:ascii="Times New Roman" w:hAnsi="Times New Roman" w:cs="Times New Roman"/>
          <w:sz w:val="24"/>
          <w:szCs w:val="24"/>
          <w:lang w:val="en-US"/>
        </w:rPr>
        <w:t>c</w:t>
      </w:r>
      <w:r w:rsidR="000B38FE" w:rsidRPr="00EE0908">
        <w:rPr>
          <w:rFonts w:ascii="Times New Roman" w:hAnsi="Times New Roman" w:cs="Times New Roman"/>
          <w:sz w:val="24"/>
          <w:szCs w:val="24"/>
          <w:lang w:val="en-US"/>
        </w:rPr>
        <w:t>ommonly classified under item</w:t>
      </w:r>
      <w:r w:rsidR="001157B4" w:rsidRPr="00EE0908">
        <w:rPr>
          <w:rFonts w:ascii="Times New Roman" w:hAnsi="Times New Roman" w:cs="Times New Roman"/>
          <w:sz w:val="24"/>
          <w:szCs w:val="24"/>
          <w:lang w:val="en-US"/>
        </w:rPr>
        <w:t xml:space="preserve"> </w:t>
      </w:r>
      <w:r w:rsidR="000B38FE" w:rsidRPr="00EE0908">
        <w:rPr>
          <w:rFonts w:ascii="Times New Roman" w:hAnsi="Times New Roman" w:cs="Times New Roman"/>
          <w:sz w:val="24"/>
          <w:szCs w:val="24"/>
          <w:lang w:val="en-US"/>
        </w:rPr>
        <w:t xml:space="preserve">2907.11.00 </w:t>
      </w:r>
      <w:r w:rsidR="001157B4" w:rsidRPr="00EE0908">
        <w:rPr>
          <w:rFonts w:ascii="Times New Roman" w:hAnsi="Times New Roman" w:cs="Times New Roman"/>
          <w:sz w:val="24"/>
          <w:szCs w:val="24"/>
          <w:lang w:val="en-US"/>
        </w:rPr>
        <w:t xml:space="preserve">of the MERCOSUR Common Nomenclature (NCM – </w:t>
      </w:r>
      <w:proofErr w:type="spellStart"/>
      <w:r w:rsidR="001157B4" w:rsidRPr="00EE0908">
        <w:rPr>
          <w:rFonts w:ascii="Times New Roman" w:hAnsi="Times New Roman" w:cs="Times New Roman"/>
          <w:sz w:val="24"/>
          <w:szCs w:val="24"/>
          <w:lang w:val="en-US"/>
        </w:rPr>
        <w:t>Nomenclatura</w:t>
      </w:r>
      <w:proofErr w:type="spellEnd"/>
      <w:r w:rsidR="001157B4" w:rsidRPr="00EE0908">
        <w:rPr>
          <w:rFonts w:ascii="Times New Roman" w:hAnsi="Times New Roman" w:cs="Times New Roman"/>
          <w:sz w:val="24"/>
          <w:szCs w:val="24"/>
          <w:lang w:val="en-US"/>
        </w:rPr>
        <w:t xml:space="preserve"> </w:t>
      </w:r>
      <w:proofErr w:type="spellStart"/>
      <w:r w:rsidR="001157B4" w:rsidRPr="00EE0908">
        <w:rPr>
          <w:rFonts w:ascii="Times New Roman" w:hAnsi="Times New Roman" w:cs="Times New Roman"/>
          <w:sz w:val="24"/>
          <w:szCs w:val="24"/>
          <w:lang w:val="en-US"/>
        </w:rPr>
        <w:t>Comum</w:t>
      </w:r>
      <w:proofErr w:type="spellEnd"/>
      <w:r w:rsidR="001157B4" w:rsidRPr="00EE0908">
        <w:rPr>
          <w:rFonts w:ascii="Times New Roman" w:hAnsi="Times New Roman" w:cs="Times New Roman"/>
          <w:sz w:val="24"/>
          <w:szCs w:val="24"/>
          <w:lang w:val="en-US"/>
        </w:rPr>
        <w:t xml:space="preserve"> do MERCOSUL), exported from </w:t>
      </w:r>
      <w:r w:rsidR="000B38FE" w:rsidRPr="00EE0908">
        <w:rPr>
          <w:rFonts w:ascii="Times New Roman" w:hAnsi="Times New Roman" w:cs="Times New Roman"/>
          <w:sz w:val="24"/>
          <w:szCs w:val="24"/>
          <w:lang w:val="en-US"/>
        </w:rPr>
        <w:t xml:space="preserve">European Union and United </w:t>
      </w:r>
      <w:r w:rsidR="000B38FE" w:rsidRPr="00765DD6">
        <w:rPr>
          <w:rFonts w:ascii="Times New Roman" w:hAnsi="Times New Roman" w:cs="Times New Roman"/>
          <w:sz w:val="24"/>
          <w:szCs w:val="24"/>
          <w:lang w:val="en-US"/>
        </w:rPr>
        <w:t>States of America to Brazil</w:t>
      </w:r>
      <w:r w:rsidR="001157B4" w:rsidRPr="005442AE">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bookmarkStart w:id="0" w:name="_GoBack"/>
      <w:bookmarkEnd w:id="0"/>
    </w:p>
    <w:p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rsidR="001157B4" w:rsidRPr="00EE0908"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w:t>
      </w:r>
      <w:r w:rsidRPr="00EE0908">
        <w:rPr>
          <w:rFonts w:ascii="Times New Roman" w:hAnsi="Times New Roman" w:cs="Times New Roman"/>
          <w:sz w:val="24"/>
          <w:szCs w:val="24"/>
          <w:lang w:val="en-US"/>
        </w:rPr>
        <w:t xml:space="preserve">of dumping </w:t>
      </w:r>
      <w:r w:rsidR="00422A8D" w:rsidRPr="00EE0908">
        <w:rPr>
          <w:rFonts w:ascii="Times New Roman" w:hAnsi="Times New Roman" w:cs="Times New Roman"/>
          <w:sz w:val="24"/>
          <w:szCs w:val="24"/>
          <w:lang w:val="en-US"/>
        </w:rPr>
        <w:t>review</w:t>
      </w:r>
    </w:p>
    <w:p w:rsidR="001157B4" w:rsidRPr="00EE0908" w:rsidRDefault="001157B4" w:rsidP="001157B4">
      <w:pPr>
        <w:pStyle w:val="PargrafodaLista"/>
        <w:ind w:left="1440"/>
        <w:jc w:val="both"/>
        <w:rPr>
          <w:rFonts w:ascii="Times New Roman" w:hAnsi="Times New Roman" w:cs="Times New Roman"/>
          <w:sz w:val="24"/>
          <w:szCs w:val="24"/>
          <w:lang w:val="en-US"/>
        </w:rPr>
      </w:pPr>
    </w:p>
    <w:p w:rsidR="001157B4" w:rsidRPr="00EE0908" w:rsidRDefault="000B38FE" w:rsidP="001157B4">
      <w:pPr>
        <w:pStyle w:val="PargrafodaLista"/>
        <w:ind w:left="1440"/>
        <w:jc w:val="both"/>
        <w:rPr>
          <w:rFonts w:ascii="Times New Roman" w:hAnsi="Times New Roman" w:cs="Times New Roman"/>
          <w:sz w:val="24"/>
          <w:szCs w:val="24"/>
          <w:lang w:val="en-US"/>
        </w:rPr>
      </w:pPr>
      <w:r w:rsidRPr="00EE0908">
        <w:rPr>
          <w:rFonts w:ascii="Times New Roman" w:hAnsi="Times New Roman" w:cs="Times New Roman"/>
          <w:sz w:val="24"/>
          <w:szCs w:val="24"/>
          <w:lang w:val="en-US"/>
        </w:rPr>
        <w:t>April of 2018 to March of 2019.</w:t>
      </w:r>
    </w:p>
    <w:p w:rsidR="000B38FE" w:rsidRPr="00EE0908" w:rsidRDefault="000B38FE" w:rsidP="001157B4">
      <w:pPr>
        <w:pStyle w:val="PargrafodaLista"/>
        <w:ind w:left="1440"/>
        <w:jc w:val="both"/>
        <w:rPr>
          <w:rFonts w:ascii="Times New Roman" w:hAnsi="Times New Roman" w:cs="Times New Roman"/>
          <w:sz w:val="24"/>
          <w:szCs w:val="24"/>
          <w:lang w:val="en-US"/>
        </w:rPr>
      </w:pPr>
    </w:p>
    <w:p w:rsidR="001157B4" w:rsidRPr="00EE0908" w:rsidRDefault="001157B4" w:rsidP="001157B4">
      <w:pPr>
        <w:pStyle w:val="PargrafodaLista"/>
        <w:numPr>
          <w:ilvl w:val="0"/>
          <w:numId w:val="4"/>
        </w:numPr>
        <w:jc w:val="both"/>
        <w:rPr>
          <w:rFonts w:ascii="Times New Roman" w:hAnsi="Times New Roman" w:cs="Times New Roman"/>
          <w:sz w:val="24"/>
          <w:szCs w:val="24"/>
          <w:lang w:val="en-US"/>
        </w:rPr>
      </w:pPr>
      <w:r w:rsidRPr="00EE0908">
        <w:rPr>
          <w:rFonts w:ascii="Times New Roman" w:hAnsi="Times New Roman" w:cs="Times New Roman"/>
          <w:sz w:val="24"/>
          <w:szCs w:val="24"/>
          <w:lang w:val="en-US"/>
        </w:rPr>
        <w:t xml:space="preserve">Period of injury </w:t>
      </w:r>
      <w:r w:rsidR="00422A8D" w:rsidRPr="00EE0908">
        <w:rPr>
          <w:rFonts w:ascii="Times New Roman" w:hAnsi="Times New Roman" w:cs="Times New Roman"/>
          <w:sz w:val="24"/>
          <w:szCs w:val="24"/>
          <w:lang w:val="en-US"/>
        </w:rPr>
        <w:t>review</w:t>
      </w:r>
    </w:p>
    <w:p w:rsidR="001157B4" w:rsidRPr="00EE0908" w:rsidRDefault="000B38FE" w:rsidP="001157B4">
      <w:pPr>
        <w:ind w:left="142"/>
        <w:jc w:val="both"/>
        <w:rPr>
          <w:rFonts w:ascii="Times New Roman" w:hAnsi="Times New Roman" w:cs="Times New Roman"/>
          <w:sz w:val="24"/>
          <w:szCs w:val="24"/>
          <w:lang w:val="en-US"/>
        </w:rPr>
      </w:pPr>
      <w:r w:rsidRPr="00EE0908">
        <w:rPr>
          <w:rFonts w:ascii="Times New Roman" w:hAnsi="Times New Roman" w:cs="Times New Roman"/>
          <w:sz w:val="24"/>
          <w:szCs w:val="24"/>
          <w:lang w:val="en-US"/>
        </w:rPr>
        <w:t>April</w:t>
      </w:r>
      <w:r w:rsidR="001157B4" w:rsidRPr="00EE0908">
        <w:rPr>
          <w:rFonts w:ascii="Times New Roman" w:hAnsi="Times New Roman" w:cs="Times New Roman"/>
          <w:sz w:val="24"/>
          <w:szCs w:val="24"/>
          <w:lang w:val="en-US"/>
        </w:rPr>
        <w:t xml:space="preserve"> of </w:t>
      </w:r>
      <w:r w:rsidRPr="00EE0908">
        <w:rPr>
          <w:rFonts w:ascii="Times New Roman" w:hAnsi="Times New Roman" w:cs="Times New Roman"/>
          <w:sz w:val="24"/>
          <w:szCs w:val="24"/>
          <w:lang w:val="en-US"/>
        </w:rPr>
        <w:t>2014</w:t>
      </w:r>
      <w:r w:rsidR="001157B4" w:rsidRPr="00EE0908">
        <w:rPr>
          <w:rFonts w:ascii="Times New Roman" w:hAnsi="Times New Roman" w:cs="Times New Roman"/>
          <w:sz w:val="24"/>
          <w:szCs w:val="24"/>
          <w:lang w:val="en-US"/>
        </w:rPr>
        <w:t xml:space="preserve"> to </w:t>
      </w:r>
      <w:r w:rsidRPr="00EE0908">
        <w:rPr>
          <w:rFonts w:ascii="Times New Roman" w:hAnsi="Times New Roman" w:cs="Times New Roman"/>
          <w:sz w:val="24"/>
          <w:szCs w:val="24"/>
          <w:lang w:val="en-US"/>
        </w:rPr>
        <w:t>March</w:t>
      </w:r>
      <w:r w:rsidR="001157B4" w:rsidRPr="00EE0908">
        <w:rPr>
          <w:rFonts w:ascii="Times New Roman" w:hAnsi="Times New Roman" w:cs="Times New Roman"/>
          <w:sz w:val="24"/>
          <w:szCs w:val="24"/>
          <w:lang w:val="en-US"/>
        </w:rPr>
        <w:t xml:space="preserve"> of </w:t>
      </w:r>
      <w:r w:rsidRPr="00EE0908">
        <w:rPr>
          <w:rFonts w:ascii="Times New Roman" w:hAnsi="Times New Roman" w:cs="Times New Roman"/>
          <w:sz w:val="24"/>
          <w:szCs w:val="24"/>
          <w:lang w:val="en-US"/>
        </w:rPr>
        <w:t>2019,</w:t>
      </w:r>
      <w:r w:rsidR="001157B4" w:rsidRPr="00EE0908">
        <w:rPr>
          <w:rFonts w:ascii="Times New Roman" w:hAnsi="Times New Roman" w:cs="Times New Roman"/>
          <w:sz w:val="24"/>
          <w:szCs w:val="24"/>
          <w:lang w:val="en-US"/>
        </w:rPr>
        <w:t xml:space="preserve"> divided into five periods, in accordance to the specification below:</w:t>
      </w:r>
    </w:p>
    <w:p w:rsidR="001157B4" w:rsidRPr="00EE0908" w:rsidRDefault="001157B4" w:rsidP="001157B4">
      <w:pPr>
        <w:pStyle w:val="PargrafodaLista"/>
        <w:ind w:left="1440"/>
        <w:jc w:val="both"/>
        <w:rPr>
          <w:rFonts w:ascii="Times New Roman" w:hAnsi="Times New Roman" w:cs="Times New Roman"/>
          <w:sz w:val="24"/>
          <w:szCs w:val="24"/>
          <w:lang w:val="en-US"/>
        </w:rPr>
      </w:pPr>
      <w:r w:rsidRPr="00EE0908">
        <w:rPr>
          <w:rFonts w:ascii="Times New Roman" w:hAnsi="Times New Roman" w:cs="Times New Roman"/>
          <w:sz w:val="24"/>
          <w:szCs w:val="24"/>
          <w:lang w:val="en-US"/>
        </w:rPr>
        <w:t xml:space="preserve">P1 - </w:t>
      </w:r>
      <w:r w:rsidR="000B38FE" w:rsidRPr="00EE0908">
        <w:rPr>
          <w:rFonts w:ascii="Times New Roman" w:hAnsi="Times New Roman" w:cs="Times New Roman"/>
          <w:sz w:val="24"/>
          <w:szCs w:val="24"/>
          <w:lang w:val="en-US"/>
        </w:rPr>
        <w:t>April</w:t>
      </w:r>
      <w:r w:rsidRPr="00EE0908">
        <w:rPr>
          <w:rFonts w:ascii="Times New Roman" w:hAnsi="Times New Roman" w:cs="Times New Roman"/>
          <w:sz w:val="24"/>
          <w:szCs w:val="24"/>
          <w:lang w:val="en-US"/>
        </w:rPr>
        <w:t xml:space="preserve"> of </w:t>
      </w:r>
      <w:r w:rsidR="000B38FE" w:rsidRPr="00EE0908">
        <w:rPr>
          <w:rFonts w:ascii="Times New Roman" w:hAnsi="Times New Roman" w:cs="Times New Roman"/>
          <w:sz w:val="24"/>
          <w:szCs w:val="24"/>
          <w:lang w:val="en-US"/>
        </w:rPr>
        <w:t>2014</w:t>
      </w:r>
      <w:r w:rsidRPr="00EE0908">
        <w:rPr>
          <w:rFonts w:ascii="Times New Roman" w:hAnsi="Times New Roman" w:cs="Times New Roman"/>
          <w:sz w:val="24"/>
          <w:szCs w:val="24"/>
          <w:lang w:val="en-US"/>
        </w:rPr>
        <w:t xml:space="preserve"> to </w:t>
      </w:r>
      <w:r w:rsidR="000B38FE" w:rsidRPr="00EE0908">
        <w:rPr>
          <w:rFonts w:ascii="Times New Roman" w:hAnsi="Times New Roman" w:cs="Times New Roman"/>
          <w:sz w:val="24"/>
          <w:szCs w:val="24"/>
          <w:lang w:val="en-US"/>
        </w:rPr>
        <w:t>March</w:t>
      </w:r>
      <w:r w:rsidRPr="00EE0908">
        <w:rPr>
          <w:rFonts w:ascii="Times New Roman" w:hAnsi="Times New Roman" w:cs="Times New Roman"/>
          <w:sz w:val="24"/>
          <w:szCs w:val="24"/>
          <w:lang w:val="en-US"/>
        </w:rPr>
        <w:t xml:space="preserve"> of </w:t>
      </w:r>
      <w:r w:rsidR="000B38FE" w:rsidRPr="00EE0908">
        <w:rPr>
          <w:rFonts w:ascii="Times New Roman" w:hAnsi="Times New Roman" w:cs="Times New Roman"/>
          <w:sz w:val="24"/>
          <w:szCs w:val="24"/>
          <w:lang w:val="en-US"/>
        </w:rPr>
        <w:t>2015</w:t>
      </w:r>
    </w:p>
    <w:p w:rsidR="000B38F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0B38FE">
        <w:rPr>
          <w:rFonts w:ascii="Times New Roman" w:hAnsi="Times New Roman" w:cs="Times New Roman"/>
          <w:sz w:val="24"/>
          <w:szCs w:val="24"/>
          <w:lang w:val="en-US"/>
        </w:rPr>
        <w:t>April</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561B34">
        <w:rPr>
          <w:rFonts w:ascii="Times New Roman" w:hAnsi="Times New Roman" w:cs="Times New Roman"/>
          <w:sz w:val="24"/>
          <w:szCs w:val="24"/>
          <w:lang w:val="en-US"/>
        </w:rPr>
        <w:t>5</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to </w:t>
      </w:r>
      <w:r w:rsidR="000B38FE">
        <w:rPr>
          <w:rFonts w:ascii="Times New Roman" w:hAnsi="Times New Roman" w:cs="Times New Roman"/>
          <w:sz w:val="24"/>
          <w:szCs w:val="24"/>
          <w:lang w:val="en-US"/>
        </w:rPr>
        <w:t>March</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561B34">
        <w:rPr>
          <w:rFonts w:ascii="Times New Roman" w:hAnsi="Times New Roman" w:cs="Times New Roman"/>
          <w:sz w:val="24"/>
          <w:szCs w:val="24"/>
          <w:lang w:val="en-US"/>
        </w:rPr>
        <w:t>6</w:t>
      </w:r>
    </w:p>
    <w:p w:rsidR="000B38F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0B38FE">
        <w:rPr>
          <w:rFonts w:ascii="Times New Roman" w:hAnsi="Times New Roman" w:cs="Times New Roman"/>
          <w:sz w:val="24"/>
          <w:szCs w:val="24"/>
          <w:lang w:val="en-US"/>
        </w:rPr>
        <w:t>April</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561B34">
        <w:rPr>
          <w:rFonts w:ascii="Times New Roman" w:hAnsi="Times New Roman" w:cs="Times New Roman"/>
          <w:sz w:val="24"/>
          <w:szCs w:val="24"/>
          <w:lang w:val="en-US"/>
        </w:rPr>
        <w:t>6</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to </w:t>
      </w:r>
      <w:r w:rsidR="000B38FE">
        <w:rPr>
          <w:rFonts w:ascii="Times New Roman" w:hAnsi="Times New Roman" w:cs="Times New Roman"/>
          <w:sz w:val="24"/>
          <w:szCs w:val="24"/>
          <w:lang w:val="en-US"/>
        </w:rPr>
        <w:t>March</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561B34">
        <w:rPr>
          <w:rFonts w:ascii="Times New Roman" w:hAnsi="Times New Roman" w:cs="Times New Roman"/>
          <w:sz w:val="24"/>
          <w:szCs w:val="24"/>
          <w:lang w:val="en-US"/>
        </w:rPr>
        <w:t>7</w:t>
      </w:r>
    </w:p>
    <w:p w:rsidR="000B38F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0B38FE">
        <w:rPr>
          <w:rFonts w:ascii="Times New Roman" w:hAnsi="Times New Roman" w:cs="Times New Roman"/>
          <w:sz w:val="24"/>
          <w:szCs w:val="24"/>
          <w:lang w:val="en-US"/>
        </w:rPr>
        <w:t>April</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EE0908">
        <w:rPr>
          <w:rFonts w:ascii="Times New Roman" w:hAnsi="Times New Roman" w:cs="Times New Roman"/>
          <w:sz w:val="24"/>
          <w:szCs w:val="24"/>
          <w:lang w:val="en-US"/>
        </w:rPr>
        <w:t>7</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to </w:t>
      </w:r>
      <w:r w:rsidR="000B38FE">
        <w:rPr>
          <w:rFonts w:ascii="Times New Roman" w:hAnsi="Times New Roman" w:cs="Times New Roman"/>
          <w:sz w:val="24"/>
          <w:szCs w:val="24"/>
          <w:lang w:val="en-US"/>
        </w:rPr>
        <w:t>March</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EE0908">
        <w:rPr>
          <w:rFonts w:ascii="Times New Roman" w:hAnsi="Times New Roman" w:cs="Times New Roman"/>
          <w:sz w:val="24"/>
          <w:szCs w:val="24"/>
          <w:lang w:val="en-US"/>
        </w:rPr>
        <w:t>8</w:t>
      </w:r>
    </w:p>
    <w:p w:rsidR="00765DD6" w:rsidRPr="005442AE" w:rsidRDefault="001157B4" w:rsidP="000B38FE">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w:t>
      </w:r>
      <w:r w:rsidR="000B38FE">
        <w:rPr>
          <w:rFonts w:ascii="Times New Roman" w:hAnsi="Times New Roman" w:cs="Times New Roman"/>
          <w:sz w:val="24"/>
          <w:szCs w:val="24"/>
          <w:lang w:val="en-US"/>
        </w:rPr>
        <w:t>5</w:t>
      </w:r>
      <w:r w:rsidRPr="005442AE">
        <w:rPr>
          <w:rFonts w:ascii="Times New Roman" w:hAnsi="Times New Roman" w:cs="Times New Roman"/>
          <w:sz w:val="24"/>
          <w:szCs w:val="24"/>
          <w:lang w:val="en-US"/>
        </w:rPr>
        <w:t xml:space="preserve"> - </w:t>
      </w:r>
      <w:r w:rsidR="000B38FE">
        <w:rPr>
          <w:rFonts w:ascii="Times New Roman" w:hAnsi="Times New Roman" w:cs="Times New Roman"/>
          <w:sz w:val="24"/>
          <w:szCs w:val="24"/>
          <w:lang w:val="en-US"/>
        </w:rPr>
        <w:t>April</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EE0908">
        <w:rPr>
          <w:rFonts w:ascii="Times New Roman" w:hAnsi="Times New Roman" w:cs="Times New Roman"/>
          <w:sz w:val="24"/>
          <w:szCs w:val="24"/>
          <w:lang w:val="en-US"/>
        </w:rPr>
        <w:t>8</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to </w:t>
      </w:r>
      <w:r w:rsidR="000B38FE">
        <w:rPr>
          <w:rFonts w:ascii="Times New Roman" w:hAnsi="Times New Roman" w:cs="Times New Roman"/>
          <w:sz w:val="24"/>
          <w:szCs w:val="24"/>
          <w:lang w:val="en-US"/>
        </w:rPr>
        <w:t>March</w:t>
      </w:r>
      <w:r w:rsidR="000B38FE" w:rsidRPr="005442AE">
        <w:rPr>
          <w:rFonts w:ascii="Times New Roman" w:hAnsi="Times New Roman" w:cs="Times New Roman"/>
          <w:color w:val="FF0000"/>
          <w:sz w:val="24"/>
          <w:szCs w:val="24"/>
          <w:lang w:val="en-US"/>
        </w:rPr>
        <w:t xml:space="preserve"> </w:t>
      </w:r>
      <w:r w:rsidR="000B38FE" w:rsidRPr="005442AE">
        <w:rPr>
          <w:rFonts w:ascii="Times New Roman" w:hAnsi="Times New Roman" w:cs="Times New Roman"/>
          <w:sz w:val="24"/>
          <w:szCs w:val="24"/>
          <w:lang w:val="en-US"/>
        </w:rPr>
        <w:t xml:space="preserve">of </w:t>
      </w:r>
      <w:r w:rsidR="000B38FE">
        <w:rPr>
          <w:rFonts w:ascii="Times New Roman" w:hAnsi="Times New Roman" w:cs="Times New Roman"/>
          <w:sz w:val="24"/>
          <w:szCs w:val="24"/>
          <w:lang w:val="en-US"/>
        </w:rPr>
        <w:t>201</w:t>
      </w:r>
      <w:r w:rsidR="00EE0908">
        <w:rPr>
          <w:rFonts w:ascii="Times New Roman" w:hAnsi="Times New Roman" w:cs="Times New Roman"/>
          <w:sz w:val="24"/>
          <w:szCs w:val="24"/>
          <w:lang w:val="en-US"/>
        </w:rPr>
        <w:t>9</w:t>
      </w: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54E31"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475A6B" w:rsidRDefault="00A63308" w:rsidP="00C168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Default="00C168FC" w:rsidP="00C168FC">
      <w:pPr>
        <w:jc w:val="both"/>
        <w:rPr>
          <w:rFonts w:ascii="Times New Roman" w:hAnsi="Times New Roman" w:cs="Times New Roman"/>
          <w:sz w:val="24"/>
          <w:szCs w:val="24"/>
          <w:lang w:val="en-US"/>
        </w:rPr>
      </w:pPr>
    </w:p>
    <w:p w:rsidR="00C168FC" w:rsidRPr="005442AE" w:rsidRDefault="00C168FC" w:rsidP="00C168FC">
      <w:pPr>
        <w:jc w:val="both"/>
        <w:rPr>
          <w:rFonts w:ascii="Times New Roman" w:hAnsi="Times New Roman" w:cs="Times New Roman"/>
          <w:b/>
          <w:sz w:val="24"/>
          <w:szCs w:val="24"/>
          <w:lang w:val="en-US"/>
        </w:rPr>
      </w:pP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4531C" id="Retângulo 10" o:spid="_x0000_s1026" style="position:absolute;margin-left:-19.5pt;margin-top:11.95pt;width:532.05pt;height:12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B2705"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343607"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343607"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B00101"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AA020"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84BF8"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098CE"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Default="00B630E9" w:rsidP="00D46136">
      <w:pPr>
        <w:spacing w:after="0" w:line="240" w:lineRule="auto"/>
        <w:ind w:left="2124" w:hanging="2124"/>
        <w:jc w:val="both"/>
        <w:rPr>
          <w:rFonts w:ascii="Times New Roman" w:hAnsi="Times New Roman" w:cs="Times New Roman"/>
          <w:b/>
          <w:sz w:val="24"/>
          <w:szCs w:val="24"/>
          <w:lang w:val="en-US"/>
        </w:rPr>
      </w:pPr>
    </w:p>
    <w:p w:rsidR="00C168FC" w:rsidRPr="005442AE" w:rsidRDefault="00C168FC"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Default="00D46136" w:rsidP="00D46136">
      <w:pPr>
        <w:spacing w:after="0" w:line="240" w:lineRule="auto"/>
        <w:ind w:left="2126" w:hanging="2126"/>
        <w:jc w:val="both"/>
        <w:rPr>
          <w:rFonts w:ascii="Times New Roman" w:hAnsi="Times New Roman" w:cs="Times New Roman"/>
          <w:sz w:val="24"/>
          <w:szCs w:val="24"/>
          <w:lang w:val="en-US"/>
        </w:rPr>
      </w:pPr>
    </w:p>
    <w:p w:rsidR="00C168FC" w:rsidRPr="005442AE" w:rsidRDefault="00C168FC"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Default="00B630E9" w:rsidP="00D46136">
      <w:pPr>
        <w:spacing w:after="0" w:line="240" w:lineRule="auto"/>
        <w:ind w:left="2124" w:hanging="2124"/>
        <w:jc w:val="both"/>
        <w:rPr>
          <w:rFonts w:ascii="Times New Roman" w:hAnsi="Times New Roman" w:cs="Times New Roman"/>
          <w:b/>
          <w:sz w:val="24"/>
          <w:szCs w:val="24"/>
          <w:lang w:val="en-US"/>
        </w:rPr>
      </w:pPr>
    </w:p>
    <w:p w:rsidR="00C168FC" w:rsidRPr="005442AE" w:rsidRDefault="00C168FC"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 xml:space="preserve">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343607"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343607"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343607"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343607"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343607"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343607"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343607"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343607"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343607"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343607"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 xml:space="preserve">B.1.3. When there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EC41E"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5A274"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387AD"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you cannot gather the dates of payment in the time allowed for responding to this questionnaire, explain why. If a </w:t>
      </w:r>
      <w:proofErr w:type="gramStart"/>
      <w:r w:rsidRPr="005442AE">
        <w:rPr>
          <w:rFonts w:ascii="Times New Roman" w:hAnsi="Times New Roman" w:cs="Times New Roman"/>
          <w:sz w:val="24"/>
          <w:szCs w:val="24"/>
          <w:lang w:val="en-US"/>
        </w:rPr>
        <w:t>particular invoice</w:t>
      </w:r>
      <w:proofErr w:type="gramEnd"/>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953B3"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343607"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 xml:space="preserve">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A03E51"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1" w:name="_Toc340425374"/>
      <w:r w:rsidRPr="005442AE">
        <w:rPr>
          <w:rFonts w:ascii="Times New Roman" w:hAnsi="Times New Roman"/>
          <w:szCs w:val="24"/>
          <w:lang w:val="en-US"/>
        </w:rPr>
        <w:lastRenderedPageBreak/>
        <w:t>VII – TOTAL SALES</w:t>
      </w:r>
      <w:bookmarkEnd w:id="1"/>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2" w:name="_Toc340425375"/>
      <w:r w:rsidRPr="005442AE">
        <w:rPr>
          <w:rFonts w:ascii="Times New Roman" w:hAnsi="Times New Roman"/>
          <w:szCs w:val="24"/>
          <w:lang w:val="en-US"/>
        </w:rPr>
        <w:t>ITEM D – TOTAL SALES RE</w:t>
      </w:r>
      <w:bookmarkEnd w:id="2"/>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B34" w:rsidRDefault="00561B34">
      <w:pPr>
        <w:spacing w:after="0" w:line="240" w:lineRule="auto"/>
      </w:pPr>
      <w:r>
        <w:separator/>
      </w:r>
    </w:p>
  </w:endnote>
  <w:endnote w:type="continuationSeparator" w:id="0">
    <w:p w:rsidR="00561B34" w:rsidRDefault="005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B34" w:rsidRPr="00343607" w:rsidRDefault="00561B34">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AF5399">
      <w:rPr>
        <w:rStyle w:val="Nmerodepgina"/>
        <w:noProof/>
        <w:lang w:val="en-US"/>
      </w:rPr>
      <w:t>21</w:t>
    </w:r>
    <w:r>
      <w:rPr>
        <w:rStyle w:val="Nmerodepgina"/>
      </w:rPr>
      <w:fldChar w:fldCharType="end"/>
    </w:r>
  </w:p>
  <w:p w:rsidR="00561B34" w:rsidRPr="00B10A3A" w:rsidRDefault="00561B34"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3"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B34" w:rsidRDefault="00561B34">
    <w:pPr>
      <w:pStyle w:val="Rodap"/>
      <w:rPr>
        <w:sz w:val="16"/>
        <w:szCs w:val="16"/>
      </w:rPr>
    </w:pPr>
  </w:p>
  <w:p w:rsidR="00561B34" w:rsidRPr="00B10A3A" w:rsidRDefault="00561B34">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B34" w:rsidRDefault="00561B34">
      <w:pPr>
        <w:spacing w:after="0" w:line="240" w:lineRule="auto"/>
      </w:pPr>
      <w:r>
        <w:separator/>
      </w:r>
    </w:p>
  </w:footnote>
  <w:footnote w:type="continuationSeparator" w:id="0">
    <w:p w:rsidR="00561B34" w:rsidRDefault="005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B34" w:rsidRPr="00E90ABD" w:rsidRDefault="00561B34"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B38FE"/>
    <w:rsid w:val="000C483E"/>
    <w:rsid w:val="000D0FED"/>
    <w:rsid w:val="000E21EC"/>
    <w:rsid w:val="000E7C0F"/>
    <w:rsid w:val="000F2072"/>
    <w:rsid w:val="000F2B96"/>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61B34"/>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AF5399"/>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168FC"/>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0908"/>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94B36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13AD5-1113-4230-8820-E65C89BC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14552</Words>
  <Characters>78586</Characters>
  <Application>Microsoft Office Word</Application>
  <DocSecurity>2</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Daniel Fernandes Raphanelli</cp:lastModifiedBy>
  <cp:revision>3</cp:revision>
  <dcterms:created xsi:type="dcterms:W3CDTF">2019-09-30T16:13:00Z</dcterms:created>
  <dcterms:modified xsi:type="dcterms:W3CDTF">2019-09-30T16:18:00Z</dcterms:modified>
</cp:coreProperties>
</file>