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FA9514"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r w:rsidR="003E5CA8" w:rsidRPr="005442AE">
        <w:rPr>
          <w:rFonts w:ascii="Times New Roman" w:hAnsi="Times New Roman" w:cs="Times New Roman"/>
          <w:noProof/>
          <w:lang w:eastAsia="pt-BR"/>
        </w:rPr>
        <w:drawing>
          <wp:inline distT="0" distB="0" distL="0" distR="0" wp14:anchorId="403EBE52" wp14:editId="42181F37">
            <wp:extent cx="641350" cy="676910"/>
            <wp:effectExtent l="0" t="0" r="6350" b="8890"/>
            <wp:docPr id="12" name="Imagem 12" descr="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A63308" w:rsidRPr="00F77202" w:rsidRDefault="00186EED" w:rsidP="004E4C23">
      <w:pPr>
        <w:spacing w:after="0" w:line="240" w:lineRule="auto"/>
        <w:jc w:val="center"/>
        <w:rPr>
          <w:rFonts w:ascii="Times New Roman" w:hAnsi="Times New Roman" w:cs="Times New Roman"/>
          <w:b/>
          <w:sz w:val="24"/>
          <w:szCs w:val="24"/>
          <w:lang w:val="en-US"/>
        </w:rPr>
      </w:pPr>
      <w:r w:rsidRPr="00F77202">
        <w:rPr>
          <w:rFonts w:ascii="Times New Roman" w:hAnsi="Times New Roman" w:cs="Times New Roman"/>
          <w:b/>
          <w:sz w:val="24"/>
          <w:szCs w:val="24"/>
          <w:lang w:val="en-US"/>
        </w:rPr>
        <w:t>FEDERATIVE REPUBLIC OF BRAZIL</w:t>
      </w:r>
    </w:p>
    <w:p w:rsidR="003B3774" w:rsidRPr="003B3774" w:rsidRDefault="003B3774" w:rsidP="003B3774">
      <w:pPr>
        <w:spacing w:after="0" w:line="240" w:lineRule="auto"/>
        <w:jc w:val="center"/>
        <w:rPr>
          <w:rFonts w:ascii="Times New Roman" w:hAnsi="Times New Roman" w:cs="Times New Roman"/>
          <w:b/>
          <w:sz w:val="24"/>
          <w:szCs w:val="24"/>
          <w:lang w:val="en-US"/>
        </w:rPr>
      </w:pPr>
      <w:r w:rsidRPr="003B3774">
        <w:rPr>
          <w:rFonts w:ascii="Times New Roman" w:hAnsi="Times New Roman" w:cs="Times New Roman"/>
          <w:b/>
          <w:sz w:val="24"/>
          <w:szCs w:val="24"/>
          <w:lang w:val="en-US"/>
        </w:rPr>
        <w:t>MINISTRY OF ECONOMY</w:t>
      </w:r>
    </w:p>
    <w:p w:rsidR="003B3774" w:rsidRPr="003B3774" w:rsidRDefault="003B3774" w:rsidP="003B3774">
      <w:pPr>
        <w:spacing w:after="0" w:line="240" w:lineRule="auto"/>
        <w:jc w:val="center"/>
        <w:rPr>
          <w:rFonts w:ascii="Times New Roman" w:hAnsi="Times New Roman" w:cs="Times New Roman"/>
          <w:b/>
          <w:sz w:val="24"/>
          <w:szCs w:val="24"/>
          <w:lang w:val="en-US"/>
        </w:rPr>
      </w:pPr>
      <w:r w:rsidRPr="003B3774">
        <w:rPr>
          <w:rFonts w:ascii="Times New Roman" w:hAnsi="Times New Roman" w:cs="Times New Roman"/>
          <w:b/>
          <w:sz w:val="24"/>
          <w:szCs w:val="24"/>
          <w:lang w:val="en-US"/>
        </w:rPr>
        <w:t>SPECIAL SECRETARIAT OF FOREIGN TRADE AND INTERNATIONAL AFFAIRS</w:t>
      </w:r>
    </w:p>
    <w:p w:rsidR="003B3774" w:rsidRPr="003B3774" w:rsidRDefault="003B3774" w:rsidP="003B3774">
      <w:pPr>
        <w:spacing w:after="0" w:line="240" w:lineRule="auto"/>
        <w:jc w:val="center"/>
        <w:rPr>
          <w:rFonts w:ascii="Times New Roman" w:hAnsi="Times New Roman" w:cs="Times New Roman"/>
          <w:b/>
          <w:sz w:val="24"/>
          <w:szCs w:val="24"/>
          <w:lang w:val="en-US"/>
        </w:rPr>
      </w:pPr>
      <w:r w:rsidRPr="003B3774">
        <w:rPr>
          <w:rFonts w:ascii="Times New Roman" w:hAnsi="Times New Roman" w:cs="Times New Roman"/>
          <w:b/>
          <w:sz w:val="24"/>
          <w:szCs w:val="24"/>
          <w:lang w:val="en-US"/>
        </w:rPr>
        <w:t>SECRETARIAT OF FOREIGN TRADE</w:t>
      </w:r>
    </w:p>
    <w:p w:rsidR="00A63308" w:rsidRPr="00F77202" w:rsidRDefault="003B3774" w:rsidP="003B3774">
      <w:pPr>
        <w:spacing w:after="0" w:line="240" w:lineRule="auto"/>
        <w:jc w:val="center"/>
        <w:rPr>
          <w:rFonts w:ascii="Times New Roman" w:hAnsi="Times New Roman" w:cs="Times New Roman"/>
          <w:b/>
          <w:sz w:val="24"/>
          <w:szCs w:val="24"/>
          <w:lang w:val="en-US"/>
        </w:rPr>
      </w:pPr>
      <w:r w:rsidRPr="003B3774">
        <w:rPr>
          <w:rFonts w:ascii="Times New Roman" w:hAnsi="Times New Roman" w:cs="Times New Roman"/>
          <w:b/>
          <w:sz w:val="24"/>
          <w:szCs w:val="24"/>
          <w:lang w:val="en-US"/>
        </w:rPr>
        <w:t>DEPARTMENT OF TRADE REMEDIES AND PUBLIC INTEREST</w:t>
      </w:r>
    </w:p>
    <w:p w:rsidR="00F77202" w:rsidRPr="005442AE" w:rsidRDefault="00F77202" w:rsidP="004E4C23">
      <w:pPr>
        <w:spacing w:after="0" w:line="240" w:lineRule="auto"/>
        <w:jc w:val="center"/>
        <w:rPr>
          <w:rFonts w:ascii="Times New Roman" w:hAnsi="Times New Roman" w:cs="Times New Roman"/>
          <w:b/>
          <w:sz w:val="24"/>
          <w:szCs w:val="24"/>
          <w:lang w:val="en-US"/>
        </w:rPr>
      </w:pPr>
    </w:p>
    <w:p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 xml:space="preserve">Contact: (+55 61) 2027-7770 – </w:t>
      </w:r>
      <w:r w:rsidR="00687113">
        <w:fldChar w:fldCharType="begin"/>
      </w:r>
      <w:r w:rsidR="00687113" w:rsidRPr="001B1068">
        <w:rPr>
          <w:lang w:val="fr-FR"/>
        </w:rPr>
        <w:instrText xml:space="preserve"> HYPERLINK "mailto:decom@mdic.gov.br" </w:instrText>
      </w:r>
      <w:r w:rsidR="00687113">
        <w:fldChar w:fldCharType="separate"/>
      </w:r>
      <w:r w:rsidRPr="001B1068">
        <w:rPr>
          <w:rStyle w:val="Hyperlink"/>
          <w:rFonts w:ascii="Times New Roman" w:hAnsi="Times New Roman" w:cs="Times New Roman"/>
          <w:sz w:val="18"/>
          <w:szCs w:val="18"/>
          <w:lang w:val="fr-FR"/>
        </w:rPr>
        <w:t>decom@mdic.gov.br</w:t>
      </w:r>
      <w:r w:rsidR="00687113">
        <w:rPr>
          <w:rStyle w:val="Hyperlink"/>
          <w:rFonts w:ascii="Times New Roman" w:hAnsi="Times New Roman" w:cs="Times New Roman"/>
          <w:sz w:val="18"/>
          <w:szCs w:val="18"/>
          <w:lang w:val="en-US"/>
        </w:rPr>
        <w:fldChar w:fldCharType="end"/>
      </w:r>
      <w:r w:rsidRPr="001B1068">
        <w:rPr>
          <w:rFonts w:ascii="Times New Roman" w:hAnsi="Times New Roman" w:cs="Times New Roman"/>
          <w:sz w:val="18"/>
          <w:szCs w:val="18"/>
          <w:lang w:val="fr-FR"/>
        </w:rPr>
        <w:tab/>
      </w:r>
    </w:p>
    <w:p w:rsidR="00A63308" w:rsidRPr="001B1068" w:rsidRDefault="00A63308" w:rsidP="00A63308">
      <w:pPr>
        <w:jc w:val="both"/>
        <w:rPr>
          <w:rFonts w:ascii="Times New Roman" w:hAnsi="Times New Roman" w:cs="Times New Roman"/>
          <w:sz w:val="24"/>
          <w:szCs w:val="24"/>
          <w:lang w:val="fr-FR"/>
        </w:rPr>
      </w:pPr>
    </w:p>
    <w:p w:rsidR="00F33664" w:rsidRPr="001B1068" w:rsidRDefault="00F33664" w:rsidP="00F33664">
      <w:pPr>
        <w:jc w:val="center"/>
        <w:rPr>
          <w:rFonts w:ascii="Times New Roman" w:hAnsi="Times New Roman" w:cs="Times New Roman"/>
          <w:sz w:val="36"/>
          <w:szCs w:val="36"/>
          <w:lang w:val="fr-FR"/>
        </w:rPr>
      </w:pPr>
    </w:p>
    <w:p w:rsidR="00F33664" w:rsidRPr="001B1068" w:rsidRDefault="00F33664"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Sunset </w:t>
      </w:r>
      <w:r w:rsidRPr="00F231D3">
        <w:rPr>
          <w:rFonts w:ascii="Times New Roman" w:hAnsi="Times New Roman" w:cs="Times New Roman"/>
          <w:sz w:val="24"/>
          <w:szCs w:val="24"/>
          <w:lang w:val="en-US"/>
        </w:rPr>
        <w:t xml:space="preserve">review of the anti-dumping measure levied </w:t>
      </w:r>
      <w:bookmarkStart w:id="0" w:name="_Hlk531270340"/>
      <w:r w:rsidRPr="00F231D3">
        <w:rPr>
          <w:rFonts w:ascii="Times New Roman" w:hAnsi="Times New Roman" w:cs="Times New Roman"/>
          <w:sz w:val="24"/>
          <w:szCs w:val="24"/>
          <w:lang w:val="en-US"/>
        </w:rPr>
        <w:t xml:space="preserve">on Brazilian imports of </w:t>
      </w:r>
      <w:r w:rsidR="00E9409C">
        <w:rPr>
          <w:rFonts w:ascii="Times New Roman" w:hAnsi="Times New Roman" w:cs="Times New Roman"/>
          <w:sz w:val="24"/>
          <w:szCs w:val="24"/>
          <w:lang w:val="en-US"/>
        </w:rPr>
        <w:t>new rubber tires for bicycle</w:t>
      </w:r>
      <w:r w:rsidR="00F231D3" w:rsidRPr="00F231D3">
        <w:rPr>
          <w:rFonts w:ascii="Times New Roman" w:hAnsi="Times New Roman" w:cs="Times New Roman"/>
          <w:sz w:val="24"/>
          <w:szCs w:val="24"/>
          <w:lang w:val="en-US"/>
        </w:rPr>
        <w:t xml:space="preserve"> </w:t>
      </w:r>
      <w:r w:rsidR="008027EF" w:rsidRPr="00F231D3">
        <w:rPr>
          <w:rFonts w:ascii="Times New Roman" w:hAnsi="Times New Roman" w:cs="Times New Roman"/>
          <w:sz w:val="24"/>
          <w:szCs w:val="24"/>
          <w:lang w:val="en-US"/>
        </w:rPr>
        <w:t xml:space="preserve">usually </w:t>
      </w:r>
      <w:r w:rsidR="008027EF">
        <w:rPr>
          <w:rFonts w:ascii="Times New Roman" w:hAnsi="Times New Roman" w:cs="Times New Roman"/>
          <w:sz w:val="24"/>
          <w:szCs w:val="24"/>
          <w:lang w:val="en-US"/>
        </w:rPr>
        <w:t xml:space="preserve">classified under </w:t>
      </w:r>
      <w:r w:rsidR="00F77202">
        <w:rPr>
          <w:rFonts w:ascii="Times New Roman" w:hAnsi="Times New Roman" w:cs="Times New Roman"/>
          <w:sz w:val="24"/>
          <w:szCs w:val="24"/>
          <w:lang w:val="en-US"/>
        </w:rPr>
        <w:t>sub</w:t>
      </w:r>
      <w:r w:rsidR="008027EF">
        <w:rPr>
          <w:rFonts w:ascii="Times New Roman" w:hAnsi="Times New Roman" w:cs="Times New Roman"/>
          <w:sz w:val="24"/>
          <w:szCs w:val="24"/>
          <w:lang w:val="en-US"/>
        </w:rPr>
        <w:t xml:space="preserve">item </w:t>
      </w:r>
      <w:r w:rsidR="00E9409C" w:rsidRPr="00E9409C">
        <w:rPr>
          <w:rFonts w:ascii="Times New Roman" w:hAnsi="Times New Roman" w:cs="Times New Roman"/>
          <w:sz w:val="24"/>
          <w:szCs w:val="24"/>
          <w:lang w:val="en-US"/>
        </w:rPr>
        <w:t>4011.50.00</w:t>
      </w:r>
      <w:r w:rsidR="00F77202" w:rsidRPr="00F77202">
        <w:rPr>
          <w:rFonts w:ascii="Times New Roman" w:hAnsi="Times New Roman" w:cs="Times New Roman"/>
          <w:sz w:val="24"/>
          <w:szCs w:val="24"/>
          <w:lang w:val="en-US"/>
        </w:rPr>
        <w:t xml:space="preserve"> </w:t>
      </w:r>
      <w:r w:rsidR="007E1ACA" w:rsidRPr="005442AE">
        <w:rPr>
          <w:rFonts w:ascii="Times New Roman" w:hAnsi="Times New Roman" w:cs="Times New Roman"/>
          <w:sz w:val="24"/>
          <w:szCs w:val="24"/>
          <w:lang w:val="en-US"/>
        </w:rPr>
        <w:t xml:space="preserve">of the MERCOSUR Common Nomenclature (NCM – </w:t>
      </w:r>
      <w:proofErr w:type="spellStart"/>
      <w:r w:rsidR="007E1ACA" w:rsidRPr="005442AE">
        <w:rPr>
          <w:rFonts w:ascii="Times New Roman" w:hAnsi="Times New Roman" w:cs="Times New Roman"/>
          <w:sz w:val="24"/>
          <w:szCs w:val="24"/>
          <w:lang w:val="en-US"/>
        </w:rPr>
        <w:t>Nomenclatura</w:t>
      </w:r>
      <w:proofErr w:type="spellEnd"/>
      <w:r w:rsidR="007E1ACA" w:rsidRPr="005442AE">
        <w:rPr>
          <w:rFonts w:ascii="Times New Roman" w:hAnsi="Times New Roman" w:cs="Times New Roman"/>
          <w:sz w:val="24"/>
          <w:szCs w:val="24"/>
          <w:lang w:val="en-US"/>
        </w:rPr>
        <w:t xml:space="preserve"> </w:t>
      </w:r>
      <w:proofErr w:type="spellStart"/>
      <w:r w:rsidR="007E1ACA" w:rsidRPr="005442AE">
        <w:rPr>
          <w:rFonts w:ascii="Times New Roman" w:hAnsi="Times New Roman" w:cs="Times New Roman"/>
          <w:sz w:val="24"/>
          <w:szCs w:val="24"/>
          <w:lang w:val="en-US"/>
        </w:rPr>
        <w:t>Comum</w:t>
      </w:r>
      <w:proofErr w:type="spellEnd"/>
      <w:r w:rsidR="007E1ACA" w:rsidRPr="005442AE">
        <w:rPr>
          <w:rFonts w:ascii="Times New Roman" w:hAnsi="Times New Roman" w:cs="Times New Roman"/>
          <w:sz w:val="24"/>
          <w:szCs w:val="24"/>
          <w:lang w:val="en-US"/>
        </w:rPr>
        <w:t xml:space="preserve"> do MERCOSUL), original from</w:t>
      </w:r>
      <w:r w:rsidR="008027EF">
        <w:rPr>
          <w:rFonts w:ascii="Times New Roman" w:hAnsi="Times New Roman" w:cs="Times New Roman"/>
          <w:sz w:val="24"/>
          <w:szCs w:val="24"/>
          <w:lang w:val="en-US"/>
        </w:rPr>
        <w:t xml:space="preserve"> </w:t>
      </w:r>
      <w:r w:rsidR="006C6976" w:rsidRPr="00CC75B4">
        <w:rPr>
          <w:rFonts w:ascii="Times New Roman" w:hAnsi="Times New Roman" w:cs="Times New Roman"/>
          <w:sz w:val="24"/>
          <w:szCs w:val="24"/>
          <w:lang w:val="en-US"/>
        </w:rPr>
        <w:t>China Popular Republic</w:t>
      </w:r>
      <w:r w:rsidR="006C6976" w:rsidRPr="00CC75B4">
        <w:rPr>
          <w:rFonts w:ascii="Times New Roman" w:eastAsia="Calibri" w:hAnsi="Times New Roman" w:cs="Times New Roman"/>
          <w:color w:val="000000"/>
          <w:sz w:val="24"/>
          <w:szCs w:val="24"/>
          <w:lang w:val="en-US"/>
        </w:rPr>
        <w:t>,</w:t>
      </w:r>
      <w:r w:rsidR="006C6976">
        <w:rPr>
          <w:rFonts w:ascii="Times New Roman" w:eastAsia="Calibri" w:hAnsi="Times New Roman" w:cs="Times New Roman"/>
          <w:color w:val="000000"/>
          <w:sz w:val="24"/>
          <w:szCs w:val="24"/>
          <w:lang w:val="en-US"/>
        </w:rPr>
        <w:t xml:space="preserve"> </w:t>
      </w:r>
      <w:r w:rsidR="006C6976" w:rsidRPr="00CC75B4">
        <w:rPr>
          <w:rFonts w:ascii="Times New Roman" w:hAnsi="Times New Roman" w:cs="Times New Roman"/>
          <w:sz w:val="24"/>
          <w:szCs w:val="24"/>
          <w:lang w:val="en-US"/>
        </w:rPr>
        <w:t>Republic</w:t>
      </w:r>
      <w:r w:rsidR="006C6976">
        <w:rPr>
          <w:rFonts w:ascii="Times New Roman" w:eastAsia="Calibri" w:hAnsi="Times New Roman" w:cs="Times New Roman"/>
          <w:color w:val="000000"/>
          <w:sz w:val="24"/>
          <w:szCs w:val="24"/>
          <w:lang w:val="en-US"/>
        </w:rPr>
        <w:t xml:space="preserve"> of India and Socialist Republic of Vietnam</w:t>
      </w:r>
      <w:r w:rsidR="007E1ACA" w:rsidRPr="005442AE">
        <w:rPr>
          <w:rFonts w:ascii="Times New Roman" w:hAnsi="Times New Roman" w:cs="Times New Roman"/>
          <w:sz w:val="24"/>
          <w:szCs w:val="24"/>
          <w:lang w:val="en-US"/>
        </w:rPr>
        <w:t xml:space="preserve"> and of injury to the domestic industry due to such practice.</w:t>
      </w:r>
    </w:p>
    <w:bookmarkEnd w:id="0"/>
    <w:p w:rsidR="00A63308" w:rsidRPr="005442AE" w:rsidRDefault="00A63308" w:rsidP="00A63308">
      <w:pPr>
        <w:jc w:val="both"/>
        <w:rPr>
          <w:rFonts w:ascii="Times New Roman" w:hAnsi="Times New Roman" w:cs="Times New Roman"/>
          <w:sz w:val="24"/>
          <w:szCs w:val="24"/>
          <w:lang w:val="en-US"/>
        </w:rPr>
      </w:pPr>
    </w:p>
    <w:p w:rsidR="001D6577" w:rsidRDefault="001D6577">
      <w:pPr>
        <w:rPr>
          <w:rFonts w:ascii="Times New Roman" w:hAnsi="Times New Roman" w:cs="Times New Roman"/>
          <w:sz w:val="24"/>
          <w:szCs w:val="24"/>
          <w:lang w:val="en-US"/>
        </w:rPr>
      </w:pPr>
    </w:p>
    <w:p w:rsidR="00736101"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p>
    <w:p w:rsidR="007E1ACA" w:rsidRPr="001A7335" w:rsidRDefault="007E1ACA" w:rsidP="007E1ACA">
      <w:pPr>
        <w:spacing w:after="0"/>
        <w:jc w:val="center"/>
        <w:rPr>
          <w:rFonts w:ascii="Times New Roman" w:hAnsi="Times New Roman" w:cs="Times New Roman"/>
          <w:sz w:val="24"/>
          <w:szCs w:val="24"/>
          <w:lang w:val="en-US"/>
        </w:rPr>
      </w:pPr>
      <w:r w:rsidRPr="00F77202">
        <w:rPr>
          <w:rFonts w:ascii="Times New Roman" w:hAnsi="Times New Roman" w:cs="Times New Roman"/>
          <w:sz w:val="24"/>
          <w:szCs w:val="24"/>
          <w:lang w:val="en-US"/>
        </w:rPr>
        <w:t xml:space="preserve">Administrative Process </w:t>
      </w:r>
      <w:r w:rsidR="001A7335" w:rsidRPr="001A7335">
        <w:rPr>
          <w:rFonts w:ascii="Times New Roman" w:hAnsi="Times New Roman" w:cs="Times New Roman"/>
          <w:sz w:val="24"/>
          <w:szCs w:val="24"/>
          <w:lang w:val="en-US"/>
        </w:rPr>
        <w:t>MDIC</w:t>
      </w:r>
      <w:r w:rsidR="001A7335" w:rsidRPr="001A7335">
        <w:rPr>
          <w:rFonts w:ascii="Times New Roman" w:hAnsi="Times New Roman" w:cs="Times New Roman"/>
          <w:sz w:val="24"/>
          <w:szCs w:val="24"/>
        </w:rPr>
        <w:t>/SECEX/DECOM 52272.002250/2018-15</w:t>
      </w:r>
    </w:p>
    <w:p w:rsidR="007E1ACA" w:rsidRPr="008027EF" w:rsidRDefault="007E1ACA" w:rsidP="007E1ACA">
      <w:pPr>
        <w:spacing w:after="0"/>
        <w:jc w:val="center"/>
        <w:rPr>
          <w:rFonts w:ascii="Times New Roman" w:hAnsi="Times New Roman" w:cs="Times New Roman"/>
          <w:sz w:val="24"/>
          <w:szCs w:val="24"/>
          <w:lang w:val="en-US"/>
        </w:rPr>
      </w:pPr>
      <w:r w:rsidRPr="008027EF">
        <w:rPr>
          <w:rFonts w:ascii="Times New Roman" w:hAnsi="Times New Roman" w:cs="Times New Roman"/>
          <w:sz w:val="24"/>
          <w:szCs w:val="24"/>
          <w:lang w:val="en-US"/>
        </w:rPr>
        <w:t xml:space="preserve">Contact: (+55 61) 2027- </w:t>
      </w:r>
      <w:r w:rsidR="008027EF">
        <w:rPr>
          <w:rFonts w:ascii="Times New Roman" w:hAnsi="Times New Roman" w:cs="Times New Roman"/>
          <w:sz w:val="24"/>
          <w:szCs w:val="24"/>
          <w:lang w:val="en-US"/>
        </w:rPr>
        <w:t>9342/</w:t>
      </w:r>
      <w:r w:rsidR="00236BA2">
        <w:rPr>
          <w:rFonts w:ascii="Times New Roman" w:hAnsi="Times New Roman" w:cs="Times New Roman"/>
          <w:sz w:val="24"/>
          <w:szCs w:val="24"/>
          <w:lang w:val="en-US"/>
        </w:rPr>
        <w:t xml:space="preserve">7914 </w:t>
      </w:r>
      <w:r w:rsidR="008027EF">
        <w:rPr>
          <w:rFonts w:ascii="Times New Roman" w:hAnsi="Times New Roman" w:cs="Times New Roman"/>
          <w:sz w:val="24"/>
          <w:szCs w:val="24"/>
          <w:lang w:val="en-US"/>
        </w:rPr>
        <w:t xml:space="preserve">or </w:t>
      </w:r>
      <w:r w:rsidR="001A7335" w:rsidRPr="001A7335">
        <w:rPr>
          <w:rFonts w:ascii="Times New Roman" w:hAnsi="Times New Roman" w:cs="Times New Roman"/>
          <w:sz w:val="24"/>
          <w:szCs w:val="24"/>
          <w:lang w:val="en-US"/>
        </w:rPr>
        <w:t>pneusdebicicleta@mdic.gov.br</w:t>
      </w:r>
    </w:p>
    <w:p w:rsidR="00D471C0" w:rsidRPr="005442AE" w:rsidRDefault="00D471C0" w:rsidP="0036633F">
      <w:pPr>
        <w:spacing w:after="0"/>
        <w:jc w:val="center"/>
        <w:rPr>
          <w:rFonts w:ascii="Times New Roman" w:hAnsi="Times New Roman" w:cs="Times New Roman"/>
          <w:sz w:val="24"/>
          <w:szCs w:val="24"/>
          <w:lang w:val="en-US"/>
        </w:rPr>
      </w:pPr>
    </w:p>
    <w:p w:rsidR="001D6577" w:rsidRPr="005442AE" w:rsidRDefault="001D6577" w:rsidP="003D2FA9">
      <w:pPr>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344CEE"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3D2FA9" w:rsidRPr="005442AE" w:rsidRDefault="00242520" w:rsidP="00F77202">
      <w:pPr>
        <w:pStyle w:val="PargrafodaLista"/>
        <w:numPr>
          <w:ilvl w:val="0"/>
          <w:numId w:val="2"/>
        </w:numPr>
        <w:jc w:val="both"/>
        <w:rPr>
          <w:rFonts w:ascii="Times New Roman" w:eastAsia="Times New Roman" w:hAnsi="Times New Roman" w:cs="Times New Roman"/>
          <w:sz w:val="24"/>
          <w:szCs w:val="24"/>
          <w:lang w:val="en-US" w:eastAsia="pt-BR"/>
        </w:rPr>
      </w:pPr>
      <w:bookmarkStart w:id="1" w:name="_Hlk1400826"/>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 xml:space="preserve">of the anti-dumping measure levied on Brazilian imports </w:t>
      </w:r>
      <w:r w:rsidR="00F77202" w:rsidRPr="00F77202">
        <w:rPr>
          <w:rFonts w:ascii="Times New Roman" w:hAnsi="Times New Roman" w:cs="Times New Roman"/>
          <w:sz w:val="24"/>
          <w:szCs w:val="24"/>
          <w:lang w:val="en-US"/>
        </w:rPr>
        <w:t xml:space="preserve">of </w:t>
      </w:r>
      <w:r w:rsidR="001A7335">
        <w:rPr>
          <w:rFonts w:ascii="Times New Roman" w:hAnsi="Times New Roman" w:cs="Times New Roman"/>
          <w:sz w:val="24"/>
          <w:szCs w:val="24"/>
          <w:lang w:val="en-US"/>
        </w:rPr>
        <w:t>new rubber tires for bicycle</w:t>
      </w:r>
      <w:r w:rsidR="00F77202" w:rsidRPr="00F77202">
        <w:rPr>
          <w:rFonts w:ascii="Times New Roman" w:hAnsi="Times New Roman" w:cs="Times New Roman"/>
          <w:sz w:val="24"/>
          <w:szCs w:val="24"/>
          <w:lang w:val="en-US"/>
        </w:rPr>
        <w:t xml:space="preserve"> usually classified under subitem </w:t>
      </w:r>
      <w:r w:rsidR="001A7335" w:rsidRPr="00E9409C">
        <w:rPr>
          <w:rFonts w:ascii="Times New Roman" w:hAnsi="Times New Roman" w:cs="Times New Roman"/>
          <w:sz w:val="24"/>
          <w:szCs w:val="24"/>
          <w:lang w:val="en-US"/>
        </w:rPr>
        <w:t>4011.50.00</w:t>
      </w:r>
      <w:r w:rsidR="00F77202" w:rsidRPr="00F77202">
        <w:rPr>
          <w:rFonts w:ascii="Times New Roman" w:hAnsi="Times New Roman" w:cs="Times New Roman"/>
          <w:sz w:val="24"/>
          <w:szCs w:val="24"/>
          <w:lang w:val="en-US"/>
        </w:rPr>
        <w:t xml:space="preserve"> of the MERCOSUR Common Nomenclature (NCM – </w:t>
      </w:r>
      <w:proofErr w:type="spellStart"/>
      <w:r w:rsidR="00F77202" w:rsidRPr="00F77202">
        <w:rPr>
          <w:rFonts w:ascii="Times New Roman" w:hAnsi="Times New Roman" w:cs="Times New Roman"/>
          <w:sz w:val="24"/>
          <w:szCs w:val="24"/>
          <w:lang w:val="en-US"/>
        </w:rPr>
        <w:t>Nomenclatura</w:t>
      </w:r>
      <w:proofErr w:type="spellEnd"/>
      <w:r w:rsidR="00F77202" w:rsidRPr="00F77202">
        <w:rPr>
          <w:rFonts w:ascii="Times New Roman" w:hAnsi="Times New Roman" w:cs="Times New Roman"/>
          <w:sz w:val="24"/>
          <w:szCs w:val="24"/>
          <w:lang w:val="en-US"/>
        </w:rPr>
        <w:t xml:space="preserve"> </w:t>
      </w:r>
      <w:proofErr w:type="spellStart"/>
      <w:r w:rsidR="00F77202" w:rsidRPr="00F77202">
        <w:rPr>
          <w:rFonts w:ascii="Times New Roman" w:hAnsi="Times New Roman" w:cs="Times New Roman"/>
          <w:sz w:val="24"/>
          <w:szCs w:val="24"/>
          <w:lang w:val="en-US"/>
        </w:rPr>
        <w:t>Comum</w:t>
      </w:r>
      <w:proofErr w:type="spellEnd"/>
      <w:r w:rsidR="00F77202" w:rsidRPr="00F77202">
        <w:rPr>
          <w:rFonts w:ascii="Times New Roman" w:hAnsi="Times New Roman" w:cs="Times New Roman"/>
          <w:sz w:val="24"/>
          <w:szCs w:val="24"/>
          <w:lang w:val="en-US"/>
        </w:rPr>
        <w:t xml:space="preserve"> do MERCOSUL), original from </w:t>
      </w:r>
      <w:r w:rsidR="001F4394" w:rsidRPr="00CC75B4">
        <w:rPr>
          <w:rFonts w:ascii="Times New Roman" w:hAnsi="Times New Roman" w:cs="Times New Roman"/>
          <w:sz w:val="24"/>
          <w:szCs w:val="24"/>
          <w:lang w:val="en-US"/>
        </w:rPr>
        <w:t>China Popular Republic</w:t>
      </w:r>
      <w:r w:rsidR="001F4394" w:rsidRPr="00CC75B4">
        <w:rPr>
          <w:rFonts w:ascii="Times New Roman" w:eastAsia="Calibri" w:hAnsi="Times New Roman" w:cs="Times New Roman"/>
          <w:color w:val="000000"/>
          <w:sz w:val="24"/>
          <w:szCs w:val="24"/>
          <w:lang w:val="en-US"/>
        </w:rPr>
        <w:t>,</w:t>
      </w:r>
      <w:r w:rsidR="001F4394">
        <w:rPr>
          <w:rFonts w:ascii="Times New Roman" w:eastAsia="Calibri" w:hAnsi="Times New Roman" w:cs="Times New Roman"/>
          <w:color w:val="000000"/>
          <w:sz w:val="24"/>
          <w:szCs w:val="24"/>
          <w:lang w:val="en-US"/>
        </w:rPr>
        <w:t xml:space="preserve"> </w:t>
      </w:r>
      <w:r w:rsidR="001F4394" w:rsidRPr="00CC75B4">
        <w:rPr>
          <w:rFonts w:ascii="Times New Roman" w:hAnsi="Times New Roman" w:cs="Times New Roman"/>
          <w:sz w:val="24"/>
          <w:szCs w:val="24"/>
          <w:lang w:val="en-US"/>
        </w:rPr>
        <w:t>Republic</w:t>
      </w:r>
      <w:r w:rsidR="001F4394">
        <w:rPr>
          <w:rFonts w:ascii="Times New Roman" w:eastAsia="Calibri" w:hAnsi="Times New Roman" w:cs="Times New Roman"/>
          <w:color w:val="000000"/>
          <w:sz w:val="24"/>
          <w:szCs w:val="24"/>
          <w:lang w:val="en-US"/>
        </w:rPr>
        <w:t xml:space="preserve"> of India and Socialist Republic of Vietnam</w:t>
      </w:r>
      <w:r w:rsidR="00F77202" w:rsidRPr="00F77202">
        <w:rPr>
          <w:rFonts w:ascii="Times New Roman" w:hAnsi="Times New Roman" w:cs="Times New Roman"/>
          <w:sz w:val="24"/>
          <w:szCs w:val="24"/>
          <w:lang w:val="en-US"/>
        </w:rPr>
        <w:t>, and of injury to the domestic industry due to such practice</w:t>
      </w:r>
      <w:bookmarkEnd w:id="1"/>
      <w:r w:rsidR="00F77202" w:rsidRPr="00F77202">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the Department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Department of Trade Remedies (DECOM) may conduct on-the-spot verification to examine the company’s records and </w:t>
      </w:r>
      <w:r w:rsidR="00A002CC" w:rsidRPr="005442AE">
        <w:rPr>
          <w:rFonts w:ascii="Times New Roman" w:hAnsi="Times New Roman" w:cs="Times New Roman"/>
          <w:sz w:val="24"/>
          <w:szCs w:val="24"/>
          <w:lang w:val="en-US"/>
        </w:rPr>
        <w:t>confirm</w:t>
      </w:r>
      <w:r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1296DA"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Authorized Representative at DECOM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DECOM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provide the Department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6B5504"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DECOM may request</w:t>
      </w:r>
      <w:r w:rsidR="00F409D1"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010766"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1AEAC6"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rsidR="00CC75B4" w:rsidRPr="00894F41" w:rsidRDefault="00D6685D" w:rsidP="00D6685D">
      <w:pPr>
        <w:pStyle w:val="PargrafodaLista"/>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The product</w:t>
      </w:r>
      <w:r w:rsidR="00CC75B4" w:rsidRPr="00CC75B4">
        <w:rPr>
          <w:rFonts w:ascii="Times New Roman" w:hAnsi="Times New Roman" w:cs="Times New Roman"/>
          <w:sz w:val="24"/>
          <w:szCs w:val="24"/>
          <w:lang w:val="en-US"/>
        </w:rPr>
        <w:t xml:space="preserve"> under antidumping review are </w:t>
      </w:r>
      <w:r w:rsidRPr="00894F41">
        <w:rPr>
          <w:rFonts w:ascii="Times New Roman" w:hAnsi="Times New Roman" w:cs="Times New Roman"/>
          <w:sz w:val="24"/>
          <w:szCs w:val="24"/>
          <w:lang w:val="en-US"/>
        </w:rPr>
        <w:t xml:space="preserve">new rubber tires for bicycles, except special tires produced from </w:t>
      </w:r>
      <w:proofErr w:type="spellStart"/>
      <w:r w:rsidRPr="00947ECA">
        <w:rPr>
          <w:rFonts w:ascii="Times New Roman" w:hAnsi="Times New Roman" w:cs="Times New Roman"/>
          <w:b/>
          <w:sz w:val="24"/>
          <w:szCs w:val="24"/>
          <w:lang w:val="en-US"/>
        </w:rPr>
        <w:t>kevlar</w:t>
      </w:r>
      <w:proofErr w:type="spellEnd"/>
      <w:r w:rsidRPr="00894F41">
        <w:rPr>
          <w:rFonts w:ascii="Times New Roman" w:hAnsi="Times New Roman" w:cs="Times New Roman"/>
          <w:sz w:val="24"/>
          <w:szCs w:val="24"/>
          <w:lang w:val="en-US"/>
        </w:rPr>
        <w:t xml:space="preserve"> or </w:t>
      </w:r>
      <w:proofErr w:type="spellStart"/>
      <w:r w:rsidRPr="00947ECA">
        <w:rPr>
          <w:rFonts w:ascii="Times New Roman" w:hAnsi="Times New Roman" w:cs="Times New Roman"/>
          <w:b/>
          <w:sz w:val="24"/>
          <w:szCs w:val="24"/>
          <w:lang w:val="en-US"/>
        </w:rPr>
        <w:t>hiten</w:t>
      </w:r>
      <w:proofErr w:type="spellEnd"/>
      <w:r w:rsidR="00894F41">
        <w:rPr>
          <w:rFonts w:ascii="Times New Roman" w:hAnsi="Times New Roman" w:cs="Times New Roman"/>
          <w:sz w:val="24"/>
          <w:szCs w:val="24"/>
          <w:lang w:val="en-US"/>
        </w:rPr>
        <w:t>,</w:t>
      </w:r>
      <w:r w:rsidR="00CC75B4" w:rsidRPr="00894F41">
        <w:rPr>
          <w:rFonts w:ascii="Times New Roman" w:hAnsi="Times New Roman" w:cs="Times New Roman"/>
          <w:sz w:val="24"/>
          <w:szCs w:val="24"/>
          <w:lang w:val="en-US"/>
        </w:rPr>
        <w:t xml:space="preserve"> usually classified under subitem </w:t>
      </w:r>
      <w:r w:rsidR="001A7335" w:rsidRPr="00894F41">
        <w:rPr>
          <w:rFonts w:ascii="Times New Roman" w:hAnsi="Times New Roman" w:cs="Times New Roman"/>
          <w:sz w:val="24"/>
          <w:szCs w:val="24"/>
          <w:lang w:val="en-US"/>
        </w:rPr>
        <w:t>4011.50.00</w:t>
      </w:r>
      <w:r w:rsidR="00CC75B4" w:rsidRPr="00894F41">
        <w:rPr>
          <w:rFonts w:ascii="Times New Roman" w:hAnsi="Times New Roman" w:cs="Times New Roman"/>
          <w:sz w:val="24"/>
          <w:szCs w:val="24"/>
          <w:lang w:val="en-US"/>
        </w:rPr>
        <w:t xml:space="preserve"> of the MERCOSUR Common Nomenclature (NCM – </w:t>
      </w:r>
      <w:proofErr w:type="spellStart"/>
      <w:r w:rsidR="00CC75B4" w:rsidRPr="00894F41">
        <w:rPr>
          <w:rFonts w:ascii="Times New Roman" w:hAnsi="Times New Roman" w:cs="Times New Roman"/>
          <w:sz w:val="24"/>
          <w:szCs w:val="24"/>
          <w:lang w:val="en-US"/>
        </w:rPr>
        <w:t>Nomenclatura</w:t>
      </w:r>
      <w:proofErr w:type="spellEnd"/>
      <w:r w:rsidR="00CC75B4" w:rsidRPr="00894F41">
        <w:rPr>
          <w:rFonts w:ascii="Times New Roman" w:hAnsi="Times New Roman" w:cs="Times New Roman"/>
          <w:sz w:val="24"/>
          <w:szCs w:val="24"/>
          <w:lang w:val="en-US"/>
        </w:rPr>
        <w:t xml:space="preserve"> </w:t>
      </w:r>
      <w:proofErr w:type="spellStart"/>
      <w:r w:rsidR="00CC75B4" w:rsidRPr="00894F41">
        <w:rPr>
          <w:rFonts w:ascii="Times New Roman" w:hAnsi="Times New Roman" w:cs="Times New Roman"/>
          <w:sz w:val="24"/>
          <w:szCs w:val="24"/>
          <w:lang w:val="en-US"/>
        </w:rPr>
        <w:t>Comum</w:t>
      </w:r>
      <w:proofErr w:type="spellEnd"/>
      <w:r w:rsidR="00CC75B4" w:rsidRPr="00894F41">
        <w:rPr>
          <w:rFonts w:ascii="Times New Roman" w:hAnsi="Times New Roman" w:cs="Times New Roman"/>
          <w:sz w:val="24"/>
          <w:szCs w:val="24"/>
          <w:lang w:val="en-US"/>
        </w:rPr>
        <w:t xml:space="preserve"> do MERCOSUL) original from China Popular Republic</w:t>
      </w:r>
      <w:r w:rsidR="00CC75B4" w:rsidRPr="00894F41">
        <w:rPr>
          <w:rFonts w:ascii="Times New Roman" w:eastAsia="Calibri" w:hAnsi="Times New Roman" w:cs="Times New Roman"/>
          <w:color w:val="000000"/>
          <w:sz w:val="24"/>
          <w:szCs w:val="24"/>
          <w:lang w:val="en-US"/>
        </w:rPr>
        <w:t>,</w:t>
      </w:r>
      <w:r w:rsidR="001A7335" w:rsidRPr="00894F41">
        <w:rPr>
          <w:rFonts w:ascii="Times New Roman" w:eastAsia="Calibri" w:hAnsi="Times New Roman" w:cs="Times New Roman"/>
          <w:color w:val="000000"/>
          <w:sz w:val="24"/>
          <w:szCs w:val="24"/>
          <w:lang w:val="en-US"/>
        </w:rPr>
        <w:t xml:space="preserve"> </w:t>
      </w:r>
      <w:r w:rsidR="001A7335" w:rsidRPr="00894F41">
        <w:rPr>
          <w:rFonts w:ascii="Times New Roman" w:hAnsi="Times New Roman" w:cs="Times New Roman"/>
          <w:sz w:val="24"/>
          <w:szCs w:val="24"/>
          <w:lang w:val="en-US"/>
        </w:rPr>
        <w:t>Republic</w:t>
      </w:r>
      <w:r w:rsidR="001A7335" w:rsidRPr="00894F41">
        <w:rPr>
          <w:rFonts w:ascii="Times New Roman" w:eastAsia="Calibri" w:hAnsi="Times New Roman" w:cs="Times New Roman"/>
          <w:color w:val="000000"/>
          <w:sz w:val="24"/>
          <w:szCs w:val="24"/>
          <w:lang w:val="en-US"/>
        </w:rPr>
        <w:t xml:space="preserve"> of India and Socialist Republic of Vietnam</w:t>
      </w:r>
      <w:r w:rsidR="00CC75B4" w:rsidRPr="00894F41">
        <w:rPr>
          <w:rFonts w:ascii="Times New Roman" w:eastAsia="Calibri" w:hAnsi="Times New Roman" w:cs="Times New Roman"/>
          <w:color w:val="000000"/>
          <w:sz w:val="24"/>
          <w:szCs w:val="24"/>
          <w:lang w:val="en-US"/>
        </w:rPr>
        <w:t>.</w:t>
      </w:r>
      <w:bookmarkStart w:id="2" w:name="_GoBack"/>
      <w:bookmarkEnd w:id="2"/>
    </w:p>
    <w:p w:rsidR="00F231D3" w:rsidRPr="00DF2FB7" w:rsidRDefault="00F231D3" w:rsidP="001157B4">
      <w:pPr>
        <w:pStyle w:val="PargrafodaLista"/>
        <w:ind w:left="1440"/>
        <w:jc w:val="both"/>
        <w:rPr>
          <w:rFonts w:ascii="Times New Roman" w:hAnsi="Times New Roman" w:cs="Times New Roman"/>
          <w:color w:val="FF0000"/>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7E1ACE" w:rsidP="001157B4">
      <w:pPr>
        <w:pStyle w:val="PargrafodaLista"/>
        <w:ind w:left="1440"/>
        <w:jc w:val="both"/>
        <w:rPr>
          <w:rFonts w:ascii="Times New Roman" w:hAnsi="Times New Roman" w:cs="Times New Roman"/>
          <w:sz w:val="24"/>
          <w:szCs w:val="24"/>
          <w:lang w:val="en-US"/>
        </w:rPr>
      </w:pPr>
      <w:r>
        <w:rPr>
          <w:rFonts w:ascii="Times New Roman" w:hAnsi="Times New Roman" w:cs="Times New Roman"/>
          <w:sz w:val="24"/>
          <w:szCs w:val="24"/>
          <w:lang w:val="en-US"/>
        </w:rPr>
        <w:t>July</w:t>
      </w:r>
      <w:r w:rsidR="001157B4" w:rsidRPr="00F231D3">
        <w:rPr>
          <w:rFonts w:ascii="Times New Roman" w:hAnsi="Times New Roman" w:cs="Times New Roman"/>
          <w:sz w:val="24"/>
          <w:szCs w:val="24"/>
          <w:lang w:val="en-US"/>
        </w:rPr>
        <w:t xml:space="preserve"> o</w:t>
      </w:r>
      <w:r w:rsidR="001157B4" w:rsidRPr="005442AE">
        <w:rPr>
          <w:rFonts w:ascii="Times New Roman" w:hAnsi="Times New Roman" w:cs="Times New Roman"/>
          <w:sz w:val="24"/>
          <w:szCs w:val="24"/>
          <w:lang w:val="en-US"/>
        </w:rPr>
        <w:t xml:space="preserve">f </w:t>
      </w:r>
      <w:r w:rsidR="00F231D3">
        <w:rPr>
          <w:rFonts w:ascii="Times New Roman" w:hAnsi="Times New Roman" w:cs="Times New Roman"/>
          <w:sz w:val="24"/>
          <w:szCs w:val="24"/>
          <w:lang w:val="en-US"/>
        </w:rPr>
        <w:t>2017</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to </w:t>
      </w:r>
      <w:r>
        <w:rPr>
          <w:rFonts w:ascii="Times New Roman" w:hAnsi="Times New Roman" w:cs="Times New Roman"/>
          <w:sz w:val="24"/>
          <w:szCs w:val="24"/>
          <w:lang w:val="en-US"/>
        </w:rPr>
        <w:t>June</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w:t>
      </w:r>
      <w:r w:rsidR="00F231D3">
        <w:rPr>
          <w:rFonts w:ascii="Times New Roman" w:hAnsi="Times New Roman" w:cs="Times New Roman"/>
          <w:sz w:val="24"/>
          <w:szCs w:val="24"/>
          <w:lang w:val="en-US"/>
        </w:rPr>
        <w:t>2018</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rsidR="001157B4" w:rsidRPr="005442AE" w:rsidRDefault="007E1ACE" w:rsidP="001157B4">
      <w:pPr>
        <w:ind w:left="142"/>
        <w:jc w:val="both"/>
        <w:rPr>
          <w:rFonts w:ascii="Times New Roman" w:hAnsi="Times New Roman" w:cs="Times New Roman"/>
          <w:sz w:val="24"/>
          <w:szCs w:val="24"/>
          <w:lang w:val="en-US"/>
        </w:rPr>
      </w:pPr>
      <w:r>
        <w:rPr>
          <w:rFonts w:ascii="Times New Roman" w:hAnsi="Times New Roman" w:cs="Times New Roman"/>
          <w:sz w:val="24"/>
          <w:szCs w:val="24"/>
          <w:lang w:val="en-US"/>
        </w:rPr>
        <w:t>July</w:t>
      </w:r>
      <w:r w:rsidR="001157B4" w:rsidRPr="00F231D3">
        <w:rPr>
          <w:rFonts w:ascii="Times New Roman" w:hAnsi="Times New Roman" w:cs="Times New Roman"/>
          <w:sz w:val="24"/>
          <w:szCs w:val="24"/>
          <w:lang w:val="en-US"/>
        </w:rPr>
        <w:t xml:space="preserve"> of </w:t>
      </w:r>
      <w:r w:rsidR="00F231D3">
        <w:rPr>
          <w:rFonts w:ascii="Times New Roman" w:hAnsi="Times New Roman" w:cs="Times New Roman"/>
          <w:sz w:val="24"/>
          <w:szCs w:val="24"/>
          <w:lang w:val="en-US"/>
        </w:rPr>
        <w:t>2013</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to </w:t>
      </w:r>
      <w:r>
        <w:rPr>
          <w:rFonts w:ascii="Times New Roman" w:hAnsi="Times New Roman" w:cs="Times New Roman"/>
          <w:sz w:val="24"/>
          <w:szCs w:val="24"/>
          <w:lang w:val="en-US"/>
        </w:rPr>
        <w:t>June</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w:t>
      </w:r>
      <w:r w:rsidR="00F231D3">
        <w:rPr>
          <w:rFonts w:ascii="Times New Roman" w:hAnsi="Times New Roman" w:cs="Times New Roman"/>
          <w:sz w:val="24"/>
          <w:szCs w:val="24"/>
          <w:lang w:val="en-US"/>
        </w:rPr>
        <w:t>2018</w:t>
      </w:r>
      <w:r w:rsidR="001157B4" w:rsidRPr="005442AE">
        <w:rPr>
          <w:rFonts w:ascii="Times New Roman" w:hAnsi="Times New Roman" w:cs="Times New Roman"/>
          <w:sz w:val="24"/>
          <w:szCs w:val="24"/>
          <w:lang w:val="en-US"/>
        </w:rPr>
        <w:t>, divided into five periods, in accordance to the specification below:</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P1 - </w:t>
      </w:r>
      <w:r w:rsidR="007E1ACE">
        <w:rPr>
          <w:rFonts w:ascii="Times New Roman" w:hAnsi="Times New Roman" w:cs="Times New Roman"/>
          <w:sz w:val="24"/>
          <w:szCs w:val="24"/>
          <w:lang w:val="en-US"/>
        </w:rPr>
        <w:t>July</w:t>
      </w:r>
      <w:r w:rsidRPr="00F231D3">
        <w:rPr>
          <w:rFonts w:ascii="Times New Roman" w:hAnsi="Times New Roman" w:cs="Times New Roman"/>
          <w:sz w:val="24"/>
          <w:szCs w:val="24"/>
          <w:lang w:val="en-US"/>
        </w:rPr>
        <w:t xml:space="preserve"> of </w:t>
      </w:r>
      <w:r w:rsidR="00F231D3" w:rsidRPr="00F231D3">
        <w:rPr>
          <w:rFonts w:ascii="Times New Roman" w:hAnsi="Times New Roman" w:cs="Times New Roman"/>
          <w:sz w:val="24"/>
          <w:szCs w:val="24"/>
          <w:lang w:val="en-US"/>
        </w:rPr>
        <w:t>2013</w:t>
      </w:r>
      <w:r w:rsidRPr="00F231D3">
        <w:rPr>
          <w:rFonts w:ascii="Times New Roman" w:hAnsi="Times New Roman" w:cs="Times New Roman"/>
          <w:sz w:val="24"/>
          <w:szCs w:val="24"/>
          <w:lang w:val="en-US"/>
        </w:rPr>
        <w:t xml:space="preserve"> to </w:t>
      </w:r>
      <w:r w:rsidR="007E1ACE">
        <w:rPr>
          <w:rFonts w:ascii="Times New Roman" w:hAnsi="Times New Roman" w:cs="Times New Roman"/>
          <w:sz w:val="24"/>
          <w:szCs w:val="24"/>
          <w:lang w:val="en-US"/>
        </w:rPr>
        <w:t>June</w:t>
      </w:r>
      <w:r w:rsidRPr="00F231D3">
        <w:rPr>
          <w:rFonts w:ascii="Times New Roman" w:hAnsi="Times New Roman" w:cs="Times New Roman"/>
          <w:sz w:val="24"/>
          <w:szCs w:val="24"/>
          <w:lang w:val="en-US"/>
        </w:rPr>
        <w:t xml:space="preserve"> of </w:t>
      </w:r>
      <w:r w:rsidR="00F231D3" w:rsidRPr="00F231D3">
        <w:rPr>
          <w:rFonts w:ascii="Times New Roman" w:hAnsi="Times New Roman" w:cs="Times New Roman"/>
          <w:sz w:val="24"/>
          <w:szCs w:val="24"/>
          <w:lang w:val="en-US"/>
        </w:rPr>
        <w:t>2014</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P2 - </w:t>
      </w:r>
      <w:r w:rsidR="007E1ACE">
        <w:rPr>
          <w:rFonts w:ascii="Times New Roman" w:hAnsi="Times New Roman" w:cs="Times New Roman"/>
          <w:sz w:val="24"/>
          <w:szCs w:val="24"/>
          <w:lang w:val="en-US"/>
        </w:rPr>
        <w:t>July</w:t>
      </w:r>
      <w:r w:rsidR="00F231D3" w:rsidRPr="00F231D3">
        <w:rPr>
          <w:rFonts w:ascii="Times New Roman" w:hAnsi="Times New Roman" w:cs="Times New Roman"/>
          <w:sz w:val="24"/>
          <w:szCs w:val="24"/>
          <w:lang w:val="en-US"/>
        </w:rPr>
        <w:t xml:space="preserve"> of 201</w:t>
      </w:r>
      <w:r w:rsidR="00F231D3">
        <w:rPr>
          <w:rFonts w:ascii="Times New Roman" w:hAnsi="Times New Roman" w:cs="Times New Roman"/>
          <w:sz w:val="24"/>
          <w:szCs w:val="24"/>
          <w:lang w:val="en-US"/>
        </w:rPr>
        <w:t>4</w:t>
      </w:r>
      <w:r w:rsidR="00F231D3" w:rsidRPr="00F231D3">
        <w:rPr>
          <w:rFonts w:ascii="Times New Roman" w:hAnsi="Times New Roman" w:cs="Times New Roman"/>
          <w:sz w:val="24"/>
          <w:szCs w:val="24"/>
          <w:lang w:val="en-US"/>
        </w:rPr>
        <w:t xml:space="preserve"> to </w:t>
      </w:r>
      <w:r w:rsidR="007E1ACE">
        <w:rPr>
          <w:rFonts w:ascii="Times New Roman" w:hAnsi="Times New Roman" w:cs="Times New Roman"/>
          <w:sz w:val="24"/>
          <w:szCs w:val="24"/>
          <w:lang w:val="en-US"/>
        </w:rPr>
        <w:t>June</w:t>
      </w:r>
      <w:r w:rsidR="00F231D3" w:rsidRPr="00F231D3">
        <w:rPr>
          <w:rFonts w:ascii="Times New Roman" w:hAnsi="Times New Roman" w:cs="Times New Roman"/>
          <w:sz w:val="24"/>
          <w:szCs w:val="24"/>
          <w:lang w:val="en-US"/>
        </w:rPr>
        <w:t xml:space="preserve"> of 201</w:t>
      </w:r>
      <w:r w:rsidR="00F231D3">
        <w:rPr>
          <w:rFonts w:ascii="Times New Roman" w:hAnsi="Times New Roman" w:cs="Times New Roman"/>
          <w:sz w:val="24"/>
          <w:szCs w:val="24"/>
          <w:lang w:val="en-US"/>
        </w:rPr>
        <w:t>5</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P3 - </w:t>
      </w:r>
      <w:r w:rsidR="007E1ACE">
        <w:rPr>
          <w:rFonts w:ascii="Times New Roman" w:hAnsi="Times New Roman" w:cs="Times New Roman"/>
          <w:sz w:val="24"/>
          <w:szCs w:val="24"/>
          <w:lang w:val="en-US"/>
        </w:rPr>
        <w:t>July</w:t>
      </w:r>
      <w:r w:rsidR="00F231D3" w:rsidRPr="00F231D3">
        <w:rPr>
          <w:rFonts w:ascii="Times New Roman" w:hAnsi="Times New Roman" w:cs="Times New Roman"/>
          <w:sz w:val="24"/>
          <w:szCs w:val="24"/>
          <w:lang w:val="en-US"/>
        </w:rPr>
        <w:t xml:space="preserve"> of </w:t>
      </w:r>
      <w:r w:rsidR="00F231D3">
        <w:rPr>
          <w:rFonts w:ascii="Times New Roman" w:hAnsi="Times New Roman" w:cs="Times New Roman"/>
          <w:sz w:val="24"/>
          <w:szCs w:val="24"/>
          <w:lang w:val="en-US"/>
        </w:rPr>
        <w:t>2015</w:t>
      </w:r>
      <w:r w:rsidR="00F231D3" w:rsidRPr="00F231D3">
        <w:rPr>
          <w:rFonts w:ascii="Times New Roman" w:hAnsi="Times New Roman" w:cs="Times New Roman"/>
          <w:sz w:val="24"/>
          <w:szCs w:val="24"/>
          <w:lang w:val="en-US"/>
        </w:rPr>
        <w:t xml:space="preserve"> to </w:t>
      </w:r>
      <w:r w:rsidR="007E1ACE">
        <w:rPr>
          <w:rFonts w:ascii="Times New Roman" w:hAnsi="Times New Roman" w:cs="Times New Roman"/>
          <w:sz w:val="24"/>
          <w:szCs w:val="24"/>
          <w:lang w:val="en-US"/>
        </w:rPr>
        <w:t>June</w:t>
      </w:r>
      <w:r w:rsidR="00F231D3" w:rsidRPr="00F231D3">
        <w:rPr>
          <w:rFonts w:ascii="Times New Roman" w:hAnsi="Times New Roman" w:cs="Times New Roman"/>
          <w:sz w:val="24"/>
          <w:szCs w:val="24"/>
          <w:lang w:val="en-US"/>
        </w:rPr>
        <w:t xml:space="preserve"> of </w:t>
      </w:r>
      <w:r w:rsidR="00F231D3">
        <w:rPr>
          <w:rFonts w:ascii="Times New Roman" w:hAnsi="Times New Roman" w:cs="Times New Roman"/>
          <w:sz w:val="24"/>
          <w:szCs w:val="24"/>
          <w:lang w:val="en-US"/>
        </w:rPr>
        <w:t>2016</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7E1ACE">
        <w:rPr>
          <w:rFonts w:ascii="Times New Roman" w:hAnsi="Times New Roman" w:cs="Times New Roman"/>
          <w:sz w:val="24"/>
          <w:szCs w:val="24"/>
          <w:lang w:val="en-US"/>
        </w:rPr>
        <w:t>July</w:t>
      </w:r>
      <w:r w:rsidR="00F231D3" w:rsidRPr="00F231D3">
        <w:rPr>
          <w:rFonts w:ascii="Times New Roman" w:hAnsi="Times New Roman" w:cs="Times New Roman"/>
          <w:sz w:val="24"/>
          <w:szCs w:val="24"/>
          <w:lang w:val="en-US"/>
        </w:rPr>
        <w:t xml:space="preserve"> of </w:t>
      </w:r>
      <w:r w:rsidR="00F231D3">
        <w:rPr>
          <w:rFonts w:ascii="Times New Roman" w:hAnsi="Times New Roman" w:cs="Times New Roman"/>
          <w:sz w:val="24"/>
          <w:szCs w:val="24"/>
          <w:lang w:val="en-US"/>
        </w:rPr>
        <w:t>2016</w:t>
      </w:r>
      <w:r w:rsidR="00F231D3" w:rsidRPr="00F231D3">
        <w:rPr>
          <w:rFonts w:ascii="Times New Roman" w:hAnsi="Times New Roman" w:cs="Times New Roman"/>
          <w:sz w:val="24"/>
          <w:szCs w:val="24"/>
          <w:lang w:val="en-US"/>
        </w:rPr>
        <w:t xml:space="preserve"> to </w:t>
      </w:r>
      <w:r w:rsidR="007E1ACE">
        <w:rPr>
          <w:rFonts w:ascii="Times New Roman" w:hAnsi="Times New Roman" w:cs="Times New Roman"/>
          <w:sz w:val="24"/>
          <w:szCs w:val="24"/>
          <w:lang w:val="en-US"/>
        </w:rPr>
        <w:t>June</w:t>
      </w:r>
      <w:r w:rsidR="00F231D3" w:rsidRPr="00F231D3">
        <w:rPr>
          <w:rFonts w:ascii="Times New Roman" w:hAnsi="Times New Roman" w:cs="Times New Roman"/>
          <w:sz w:val="24"/>
          <w:szCs w:val="24"/>
          <w:lang w:val="en-US"/>
        </w:rPr>
        <w:t xml:space="preserve"> of </w:t>
      </w:r>
      <w:r w:rsidR="00F231D3">
        <w:rPr>
          <w:rFonts w:ascii="Times New Roman" w:hAnsi="Times New Roman" w:cs="Times New Roman"/>
          <w:sz w:val="24"/>
          <w:szCs w:val="24"/>
          <w:lang w:val="en-US"/>
        </w:rPr>
        <w:t>2017</w:t>
      </w:r>
    </w:p>
    <w:p w:rsidR="00765DD6" w:rsidRDefault="001157B4" w:rsidP="00F231D3">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7E1ACE">
        <w:rPr>
          <w:rFonts w:ascii="Times New Roman" w:hAnsi="Times New Roman" w:cs="Times New Roman"/>
          <w:sz w:val="24"/>
          <w:szCs w:val="24"/>
          <w:lang w:val="en-US"/>
        </w:rPr>
        <w:t>July</w:t>
      </w:r>
      <w:r w:rsidR="00F231D3" w:rsidRPr="00F231D3">
        <w:rPr>
          <w:rFonts w:ascii="Times New Roman" w:hAnsi="Times New Roman" w:cs="Times New Roman"/>
          <w:sz w:val="24"/>
          <w:szCs w:val="24"/>
          <w:lang w:val="en-US"/>
        </w:rPr>
        <w:t xml:space="preserve"> of </w:t>
      </w:r>
      <w:r w:rsidR="00F231D3">
        <w:rPr>
          <w:rFonts w:ascii="Times New Roman" w:hAnsi="Times New Roman" w:cs="Times New Roman"/>
          <w:sz w:val="24"/>
          <w:szCs w:val="24"/>
          <w:lang w:val="en-US"/>
        </w:rPr>
        <w:t>2017</w:t>
      </w:r>
      <w:r w:rsidR="00F231D3" w:rsidRPr="00F231D3">
        <w:rPr>
          <w:rFonts w:ascii="Times New Roman" w:hAnsi="Times New Roman" w:cs="Times New Roman"/>
          <w:sz w:val="24"/>
          <w:szCs w:val="24"/>
          <w:lang w:val="en-US"/>
        </w:rPr>
        <w:t xml:space="preserve"> to </w:t>
      </w:r>
      <w:r w:rsidR="007E1ACE">
        <w:rPr>
          <w:rFonts w:ascii="Times New Roman" w:hAnsi="Times New Roman" w:cs="Times New Roman"/>
          <w:sz w:val="24"/>
          <w:szCs w:val="24"/>
          <w:lang w:val="en-US"/>
        </w:rPr>
        <w:t>June</w:t>
      </w:r>
      <w:r w:rsidR="00F231D3" w:rsidRPr="00F231D3">
        <w:rPr>
          <w:rFonts w:ascii="Times New Roman" w:hAnsi="Times New Roman" w:cs="Times New Roman"/>
          <w:sz w:val="24"/>
          <w:szCs w:val="24"/>
          <w:lang w:val="en-US"/>
        </w:rPr>
        <w:t xml:space="preserve"> of </w:t>
      </w:r>
      <w:r w:rsidR="00F231D3">
        <w:rPr>
          <w:rFonts w:ascii="Times New Roman" w:hAnsi="Times New Roman" w:cs="Times New Roman"/>
          <w:sz w:val="24"/>
          <w:szCs w:val="24"/>
          <w:lang w:val="en-US"/>
        </w:rPr>
        <w:t>2018</w:t>
      </w: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A56362" w:rsidRDefault="00A56362" w:rsidP="00F231D3">
      <w:pPr>
        <w:pStyle w:val="PargrafodaLista"/>
        <w:ind w:left="1440"/>
        <w:jc w:val="both"/>
        <w:rPr>
          <w:rFonts w:ascii="Times New Roman" w:hAnsi="Times New Roman" w:cs="Times New Roman"/>
          <w:sz w:val="24"/>
          <w:szCs w:val="24"/>
          <w:lang w:val="en-US"/>
        </w:rPr>
      </w:pPr>
    </w:p>
    <w:p w:rsidR="00A56362" w:rsidRDefault="00A56362" w:rsidP="00F231D3">
      <w:pPr>
        <w:pStyle w:val="PargrafodaLista"/>
        <w:ind w:left="1440"/>
        <w:jc w:val="both"/>
        <w:rPr>
          <w:rFonts w:ascii="Times New Roman" w:hAnsi="Times New Roman" w:cs="Times New Roman"/>
          <w:sz w:val="24"/>
          <w:szCs w:val="24"/>
          <w:lang w:val="en-US"/>
        </w:rPr>
      </w:pPr>
    </w:p>
    <w:p w:rsidR="00A56362" w:rsidRDefault="00A56362" w:rsidP="00F231D3">
      <w:pPr>
        <w:pStyle w:val="PargrafodaLista"/>
        <w:ind w:left="1440"/>
        <w:jc w:val="both"/>
        <w:rPr>
          <w:rFonts w:ascii="Times New Roman" w:hAnsi="Times New Roman" w:cs="Times New Roman"/>
          <w:sz w:val="24"/>
          <w:szCs w:val="24"/>
          <w:lang w:val="en-US"/>
        </w:rPr>
      </w:pPr>
    </w:p>
    <w:p w:rsidR="00A56362" w:rsidRDefault="00A56362" w:rsidP="00F231D3">
      <w:pPr>
        <w:pStyle w:val="PargrafodaLista"/>
        <w:ind w:left="1440"/>
        <w:jc w:val="both"/>
        <w:rPr>
          <w:rFonts w:ascii="Times New Roman" w:hAnsi="Times New Roman" w:cs="Times New Roman"/>
          <w:sz w:val="24"/>
          <w:szCs w:val="24"/>
          <w:lang w:val="en-US"/>
        </w:rPr>
      </w:pPr>
    </w:p>
    <w:p w:rsidR="00A56362" w:rsidRDefault="00A56362"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Pr="005442AE" w:rsidRDefault="00CC75B4" w:rsidP="00F231D3">
      <w:pPr>
        <w:pStyle w:val="PargrafodaLista"/>
        <w:ind w:left="1440"/>
        <w:jc w:val="both"/>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5587B"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 based on the characteristics listed below:</w:t>
      </w:r>
    </w:p>
    <w:p w:rsidR="00A53C9F" w:rsidRPr="008A78A0" w:rsidRDefault="00A53C9F" w:rsidP="00A53C9F">
      <w:pPr>
        <w:jc w:val="both"/>
        <w:rPr>
          <w:rFonts w:ascii="Times New Roman" w:eastAsia="Garamond" w:hAnsi="Times New Roman" w:cs="Times New Roman"/>
          <w:b/>
          <w:color w:val="000000"/>
          <w:sz w:val="24"/>
          <w:szCs w:val="24"/>
          <w:lang w:val="en-US"/>
        </w:rPr>
      </w:pPr>
      <w:r w:rsidRPr="00041176">
        <w:rPr>
          <w:rFonts w:ascii="Times New Roman" w:hAnsi="Times New Roman" w:cs="Times New Roman"/>
          <w:b/>
          <w:bCs/>
          <w:sz w:val="24"/>
          <w:szCs w:val="24"/>
          <w:lang w:val="en-US"/>
        </w:rPr>
        <w:t>Characteristic</w:t>
      </w:r>
      <w:r w:rsidRPr="00A53C9F">
        <w:rPr>
          <w:rFonts w:ascii="Times New Roman" w:eastAsia="Garamond" w:hAnsi="Times New Roman" w:cs="Times New Roman"/>
          <w:b/>
          <w:color w:val="000000"/>
          <w:sz w:val="24"/>
          <w:szCs w:val="24"/>
          <w:lang w:val="es-AR"/>
        </w:rPr>
        <w:t xml:space="preserve"> 1: </w:t>
      </w:r>
      <w:r w:rsidR="007E1ACE">
        <w:rPr>
          <w:rFonts w:ascii="Times New Roman" w:eastAsia="Garamond" w:hAnsi="Times New Roman" w:cs="Times New Roman"/>
          <w:b/>
          <w:color w:val="000000"/>
          <w:sz w:val="24"/>
          <w:szCs w:val="24"/>
          <w:lang w:val="en-US"/>
        </w:rPr>
        <w:t>Nominal rim diameter in inches</w:t>
      </w:r>
    </w:p>
    <w:tbl>
      <w:tblPr>
        <w:tblW w:w="93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0"/>
        <w:gridCol w:w="8363"/>
      </w:tblGrid>
      <w:tr w:rsidR="007E1ACE" w:rsidRPr="00894F41" w:rsidTr="00D6685D">
        <w:trPr>
          <w:trHeight w:val="337"/>
        </w:trPr>
        <w:tc>
          <w:tcPr>
            <w:tcW w:w="1010" w:type="dxa"/>
            <w:tcBorders>
              <w:top w:val="single" w:sz="12" w:space="0" w:color="auto"/>
              <w:left w:val="single" w:sz="12" w:space="0" w:color="auto"/>
              <w:bottom w:val="single" w:sz="12" w:space="0" w:color="auto"/>
            </w:tcBorders>
            <w:shd w:val="clear" w:color="auto" w:fill="auto"/>
            <w:vAlign w:val="center"/>
          </w:tcPr>
          <w:p w:rsidR="007E1ACE" w:rsidRPr="00894F41" w:rsidRDefault="00272B25" w:rsidP="00D6685D">
            <w:pPr>
              <w:rPr>
                <w:rFonts w:ascii="Times New Roman" w:eastAsia="Garamond" w:hAnsi="Times New Roman" w:cs="Times New Roman"/>
                <w:b/>
                <w:color w:val="000000"/>
                <w:sz w:val="24"/>
                <w:szCs w:val="24"/>
              </w:rPr>
            </w:pPr>
            <w:proofErr w:type="spellStart"/>
            <w:r w:rsidRPr="00894F41">
              <w:rPr>
                <w:rFonts w:ascii="Times New Roman" w:eastAsia="Garamond" w:hAnsi="Times New Roman" w:cs="Times New Roman"/>
                <w:b/>
                <w:color w:val="000000"/>
                <w:sz w:val="24"/>
                <w:szCs w:val="24"/>
              </w:rPr>
              <w:t>Code</w:t>
            </w:r>
            <w:proofErr w:type="spellEnd"/>
          </w:p>
        </w:tc>
        <w:tc>
          <w:tcPr>
            <w:tcW w:w="8363" w:type="dxa"/>
            <w:tcBorders>
              <w:top w:val="single" w:sz="12" w:space="0" w:color="auto"/>
              <w:bottom w:val="single" w:sz="12" w:space="0" w:color="auto"/>
              <w:right w:val="single" w:sz="12" w:space="0" w:color="auto"/>
            </w:tcBorders>
            <w:shd w:val="clear" w:color="auto" w:fill="auto"/>
            <w:vAlign w:val="center"/>
          </w:tcPr>
          <w:p w:rsidR="007E1ACE" w:rsidRPr="00894F41" w:rsidRDefault="007E1ACE" w:rsidP="00D6685D">
            <w:pPr>
              <w:rPr>
                <w:rFonts w:ascii="Times New Roman" w:eastAsia="Garamond" w:hAnsi="Times New Roman" w:cs="Times New Roman"/>
                <w:b/>
                <w:color w:val="000000"/>
                <w:sz w:val="24"/>
                <w:szCs w:val="24"/>
              </w:rPr>
            </w:pPr>
            <w:proofErr w:type="spellStart"/>
            <w:r w:rsidRPr="00894F41">
              <w:rPr>
                <w:rFonts w:ascii="Times New Roman" w:eastAsia="Garamond" w:hAnsi="Times New Roman" w:cs="Times New Roman"/>
                <w:b/>
                <w:color w:val="000000"/>
                <w:sz w:val="24"/>
                <w:szCs w:val="24"/>
              </w:rPr>
              <w:t>Diame</w:t>
            </w:r>
            <w:r w:rsidR="00272B25" w:rsidRPr="00894F41">
              <w:rPr>
                <w:rFonts w:ascii="Times New Roman" w:eastAsia="Garamond" w:hAnsi="Times New Roman" w:cs="Times New Roman"/>
                <w:b/>
                <w:color w:val="000000"/>
                <w:sz w:val="24"/>
                <w:szCs w:val="24"/>
              </w:rPr>
              <w:t>ter</w:t>
            </w:r>
            <w:proofErr w:type="spellEnd"/>
          </w:p>
        </w:tc>
      </w:tr>
      <w:tr w:rsidR="007E1ACE" w:rsidRPr="00894F41" w:rsidTr="00D6685D">
        <w:trPr>
          <w:trHeight w:val="360"/>
        </w:trPr>
        <w:tc>
          <w:tcPr>
            <w:tcW w:w="1010" w:type="dxa"/>
            <w:tcBorders>
              <w:top w:val="single" w:sz="12" w:space="0" w:color="auto"/>
              <w:left w:val="single" w:sz="12" w:space="0" w:color="auto"/>
              <w:bottom w:val="single" w:sz="6"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A01</w:t>
            </w:r>
          </w:p>
        </w:tc>
        <w:tc>
          <w:tcPr>
            <w:tcW w:w="8363" w:type="dxa"/>
            <w:tcBorders>
              <w:top w:val="single" w:sz="12" w:space="0" w:color="auto"/>
              <w:bottom w:val="single" w:sz="6" w:space="0" w:color="auto"/>
              <w:right w:val="single" w:sz="12"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 xml:space="preserve">12 </w:t>
            </w:r>
            <w:r w:rsidR="00272B25" w:rsidRPr="00894F41">
              <w:rPr>
                <w:rFonts w:ascii="Times New Roman" w:eastAsia="Garamond" w:hAnsi="Times New Roman" w:cs="Times New Roman"/>
                <w:color w:val="000000"/>
                <w:sz w:val="24"/>
                <w:szCs w:val="24"/>
                <w:lang w:val="en-US"/>
              </w:rPr>
              <w:t>inches</w:t>
            </w:r>
          </w:p>
        </w:tc>
      </w:tr>
      <w:tr w:rsidR="007E1ACE" w:rsidRPr="00894F41" w:rsidTr="00D6685D">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A02</w:t>
            </w:r>
          </w:p>
        </w:tc>
        <w:tc>
          <w:tcPr>
            <w:tcW w:w="8363" w:type="dxa"/>
            <w:tcBorders>
              <w:top w:val="single" w:sz="6" w:space="0" w:color="auto"/>
              <w:bottom w:val="single" w:sz="6" w:space="0" w:color="auto"/>
              <w:right w:val="single" w:sz="12" w:space="0" w:color="auto"/>
            </w:tcBorders>
            <w:shd w:val="clear" w:color="auto" w:fill="auto"/>
            <w:noWrap/>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 xml:space="preserve">14 </w:t>
            </w:r>
            <w:r w:rsidR="00272B25" w:rsidRPr="00894F41">
              <w:rPr>
                <w:rFonts w:ascii="Times New Roman" w:eastAsia="Garamond" w:hAnsi="Times New Roman" w:cs="Times New Roman"/>
                <w:color w:val="000000"/>
                <w:sz w:val="24"/>
                <w:szCs w:val="24"/>
                <w:lang w:val="en-US"/>
              </w:rPr>
              <w:t>inches</w:t>
            </w:r>
          </w:p>
        </w:tc>
      </w:tr>
      <w:tr w:rsidR="007E1ACE" w:rsidRPr="00894F41" w:rsidTr="00D6685D">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A03</w:t>
            </w:r>
          </w:p>
        </w:tc>
        <w:tc>
          <w:tcPr>
            <w:tcW w:w="8363" w:type="dxa"/>
            <w:tcBorders>
              <w:top w:val="single" w:sz="6" w:space="0" w:color="auto"/>
              <w:bottom w:val="single" w:sz="6" w:space="0" w:color="auto"/>
              <w:right w:val="single" w:sz="12" w:space="0" w:color="auto"/>
            </w:tcBorders>
            <w:shd w:val="clear" w:color="auto" w:fill="auto"/>
            <w:noWrap/>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 xml:space="preserve">16 </w:t>
            </w:r>
            <w:r w:rsidR="00272B25" w:rsidRPr="00894F41">
              <w:rPr>
                <w:rFonts w:ascii="Times New Roman" w:eastAsia="Garamond" w:hAnsi="Times New Roman" w:cs="Times New Roman"/>
                <w:color w:val="000000"/>
                <w:sz w:val="24"/>
                <w:szCs w:val="24"/>
                <w:lang w:val="en-US"/>
              </w:rPr>
              <w:t>inches</w:t>
            </w:r>
          </w:p>
        </w:tc>
      </w:tr>
      <w:tr w:rsidR="007E1ACE" w:rsidRPr="00894F41" w:rsidTr="00D6685D">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A04</w:t>
            </w:r>
          </w:p>
        </w:tc>
        <w:tc>
          <w:tcPr>
            <w:tcW w:w="8363" w:type="dxa"/>
            <w:tcBorders>
              <w:top w:val="single" w:sz="6" w:space="0" w:color="auto"/>
              <w:bottom w:val="single" w:sz="6" w:space="0" w:color="auto"/>
              <w:right w:val="single" w:sz="12" w:space="0" w:color="auto"/>
            </w:tcBorders>
            <w:shd w:val="clear" w:color="auto" w:fill="auto"/>
            <w:noWrap/>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 xml:space="preserve">20 </w:t>
            </w:r>
            <w:r w:rsidR="00272B25" w:rsidRPr="00894F41">
              <w:rPr>
                <w:rFonts w:ascii="Times New Roman" w:eastAsia="Garamond" w:hAnsi="Times New Roman" w:cs="Times New Roman"/>
                <w:color w:val="000000"/>
                <w:sz w:val="24"/>
                <w:szCs w:val="24"/>
                <w:lang w:val="en-US"/>
              </w:rPr>
              <w:t>inches</w:t>
            </w:r>
          </w:p>
        </w:tc>
      </w:tr>
      <w:tr w:rsidR="007E1ACE" w:rsidRPr="00894F41" w:rsidTr="00D6685D">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A05</w:t>
            </w:r>
          </w:p>
        </w:tc>
        <w:tc>
          <w:tcPr>
            <w:tcW w:w="8363" w:type="dxa"/>
            <w:tcBorders>
              <w:top w:val="single" w:sz="6" w:space="0" w:color="auto"/>
              <w:bottom w:val="single" w:sz="6" w:space="0" w:color="auto"/>
              <w:right w:val="single" w:sz="12" w:space="0" w:color="auto"/>
            </w:tcBorders>
            <w:shd w:val="clear" w:color="auto" w:fill="auto"/>
            <w:noWrap/>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 xml:space="preserve">24 </w:t>
            </w:r>
            <w:r w:rsidR="00272B25" w:rsidRPr="00894F41">
              <w:rPr>
                <w:rFonts w:ascii="Times New Roman" w:eastAsia="Garamond" w:hAnsi="Times New Roman" w:cs="Times New Roman"/>
                <w:color w:val="000000"/>
                <w:sz w:val="24"/>
                <w:szCs w:val="24"/>
                <w:lang w:val="en-US"/>
              </w:rPr>
              <w:t>inches</w:t>
            </w:r>
          </w:p>
        </w:tc>
      </w:tr>
      <w:tr w:rsidR="007E1ACE" w:rsidRPr="00894F41" w:rsidTr="00D6685D">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A06</w:t>
            </w:r>
          </w:p>
        </w:tc>
        <w:tc>
          <w:tcPr>
            <w:tcW w:w="8363" w:type="dxa"/>
            <w:tcBorders>
              <w:top w:val="single" w:sz="6" w:space="0" w:color="auto"/>
              <w:bottom w:val="single" w:sz="6" w:space="0" w:color="auto"/>
              <w:right w:val="single" w:sz="12" w:space="0" w:color="auto"/>
            </w:tcBorders>
            <w:shd w:val="clear" w:color="auto" w:fill="auto"/>
            <w:noWrap/>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 xml:space="preserve">26 </w:t>
            </w:r>
            <w:r w:rsidR="00272B25" w:rsidRPr="00894F41">
              <w:rPr>
                <w:rFonts w:ascii="Times New Roman" w:eastAsia="Garamond" w:hAnsi="Times New Roman" w:cs="Times New Roman"/>
                <w:color w:val="000000"/>
                <w:sz w:val="24"/>
                <w:szCs w:val="24"/>
                <w:lang w:val="en-US"/>
              </w:rPr>
              <w:t>inches</w:t>
            </w:r>
          </w:p>
        </w:tc>
      </w:tr>
      <w:tr w:rsidR="007E1ACE" w:rsidRPr="00894F41" w:rsidTr="00D6685D">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A07</w:t>
            </w:r>
          </w:p>
        </w:tc>
        <w:tc>
          <w:tcPr>
            <w:tcW w:w="8363" w:type="dxa"/>
            <w:tcBorders>
              <w:top w:val="single" w:sz="6" w:space="0" w:color="auto"/>
              <w:bottom w:val="single" w:sz="6" w:space="0" w:color="auto"/>
              <w:right w:val="single" w:sz="12" w:space="0" w:color="auto"/>
            </w:tcBorders>
            <w:shd w:val="clear" w:color="auto" w:fill="auto"/>
            <w:noWrap/>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 xml:space="preserve">27 </w:t>
            </w:r>
            <w:r w:rsidR="00272B25" w:rsidRPr="00894F41">
              <w:rPr>
                <w:rFonts w:ascii="Times New Roman" w:eastAsia="Garamond" w:hAnsi="Times New Roman" w:cs="Times New Roman"/>
                <w:color w:val="000000"/>
                <w:sz w:val="24"/>
                <w:szCs w:val="24"/>
                <w:lang w:val="en-US"/>
              </w:rPr>
              <w:t>inches</w:t>
            </w:r>
          </w:p>
        </w:tc>
      </w:tr>
      <w:tr w:rsidR="007E1ACE" w:rsidRPr="00894F41" w:rsidTr="00D6685D">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lastRenderedPageBreak/>
              <w:t>A08</w:t>
            </w:r>
          </w:p>
        </w:tc>
        <w:tc>
          <w:tcPr>
            <w:tcW w:w="8363" w:type="dxa"/>
            <w:tcBorders>
              <w:top w:val="single" w:sz="6" w:space="0" w:color="auto"/>
              <w:bottom w:val="single" w:sz="6" w:space="0" w:color="auto"/>
              <w:right w:val="single" w:sz="12" w:space="0" w:color="auto"/>
            </w:tcBorders>
            <w:shd w:val="clear" w:color="auto" w:fill="auto"/>
            <w:noWrap/>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 xml:space="preserve">27,5 </w:t>
            </w:r>
            <w:r w:rsidR="00272B25" w:rsidRPr="00894F41">
              <w:rPr>
                <w:rFonts w:ascii="Times New Roman" w:eastAsia="Garamond" w:hAnsi="Times New Roman" w:cs="Times New Roman"/>
                <w:color w:val="000000"/>
                <w:sz w:val="24"/>
                <w:szCs w:val="24"/>
                <w:lang w:val="en-US"/>
              </w:rPr>
              <w:t>inches</w:t>
            </w:r>
          </w:p>
        </w:tc>
      </w:tr>
      <w:tr w:rsidR="007E1ACE" w:rsidRPr="00894F41" w:rsidTr="00D6685D">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A09</w:t>
            </w:r>
          </w:p>
        </w:tc>
        <w:tc>
          <w:tcPr>
            <w:tcW w:w="8363" w:type="dxa"/>
            <w:tcBorders>
              <w:top w:val="single" w:sz="6" w:space="0" w:color="auto"/>
              <w:bottom w:val="single" w:sz="6" w:space="0" w:color="auto"/>
              <w:right w:val="single" w:sz="12" w:space="0" w:color="auto"/>
            </w:tcBorders>
            <w:shd w:val="clear" w:color="auto" w:fill="auto"/>
            <w:noWrap/>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 xml:space="preserve">28 </w:t>
            </w:r>
            <w:r w:rsidR="00272B25" w:rsidRPr="00894F41">
              <w:rPr>
                <w:rFonts w:ascii="Times New Roman" w:eastAsia="Garamond" w:hAnsi="Times New Roman" w:cs="Times New Roman"/>
                <w:color w:val="000000"/>
                <w:sz w:val="24"/>
                <w:szCs w:val="24"/>
                <w:lang w:val="en-US"/>
              </w:rPr>
              <w:t>inches</w:t>
            </w:r>
          </w:p>
        </w:tc>
      </w:tr>
      <w:tr w:rsidR="007E1ACE" w:rsidRPr="00894F41" w:rsidTr="00D6685D">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A10</w:t>
            </w:r>
          </w:p>
        </w:tc>
        <w:tc>
          <w:tcPr>
            <w:tcW w:w="8363" w:type="dxa"/>
            <w:tcBorders>
              <w:top w:val="single" w:sz="6" w:space="0" w:color="auto"/>
              <w:bottom w:val="single" w:sz="6" w:space="0" w:color="auto"/>
              <w:right w:val="single" w:sz="12" w:space="0" w:color="auto"/>
            </w:tcBorders>
            <w:shd w:val="clear" w:color="auto" w:fill="auto"/>
            <w:noWrap/>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 xml:space="preserve">29 </w:t>
            </w:r>
            <w:r w:rsidR="00272B25" w:rsidRPr="00894F41">
              <w:rPr>
                <w:rFonts w:ascii="Times New Roman" w:eastAsia="Garamond" w:hAnsi="Times New Roman" w:cs="Times New Roman"/>
                <w:color w:val="000000"/>
                <w:sz w:val="24"/>
                <w:szCs w:val="24"/>
                <w:lang w:val="en-US"/>
              </w:rPr>
              <w:t>inches</w:t>
            </w:r>
          </w:p>
        </w:tc>
      </w:tr>
      <w:tr w:rsidR="007E1ACE" w:rsidRPr="00894F41" w:rsidTr="00D6685D">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A11</w:t>
            </w:r>
          </w:p>
        </w:tc>
        <w:tc>
          <w:tcPr>
            <w:tcW w:w="8363" w:type="dxa"/>
            <w:tcBorders>
              <w:top w:val="single" w:sz="6" w:space="0" w:color="auto"/>
              <w:bottom w:val="single" w:sz="6" w:space="0" w:color="auto"/>
              <w:right w:val="single" w:sz="12" w:space="0" w:color="auto"/>
            </w:tcBorders>
            <w:shd w:val="clear" w:color="auto" w:fill="auto"/>
            <w:noWrap/>
          </w:tcPr>
          <w:p w:rsidR="007E1ACE" w:rsidRPr="00894F41" w:rsidRDefault="007E1ACE" w:rsidP="00D6685D">
            <w:pPr>
              <w:rPr>
                <w:rFonts w:ascii="Times New Roman" w:hAnsi="Times New Roman" w:cs="Times New Roman"/>
                <w:sz w:val="24"/>
                <w:szCs w:val="24"/>
              </w:rPr>
            </w:pPr>
            <w:r w:rsidRPr="00894F41">
              <w:rPr>
                <w:rFonts w:ascii="Times New Roman" w:hAnsi="Times New Roman" w:cs="Times New Roman"/>
                <w:sz w:val="24"/>
                <w:szCs w:val="24"/>
              </w:rPr>
              <w:t xml:space="preserve">700 </w:t>
            </w:r>
            <w:r w:rsidR="00272B25" w:rsidRPr="00894F41">
              <w:rPr>
                <w:rFonts w:ascii="Times New Roman" w:eastAsia="Garamond" w:hAnsi="Times New Roman" w:cs="Times New Roman"/>
                <w:color w:val="000000"/>
                <w:sz w:val="24"/>
                <w:szCs w:val="24"/>
                <w:lang w:val="en-US"/>
              </w:rPr>
              <w:t>inches</w:t>
            </w:r>
          </w:p>
        </w:tc>
      </w:tr>
      <w:tr w:rsidR="00894F41" w:rsidRPr="00894F41" w:rsidTr="00D6685D">
        <w:trPr>
          <w:trHeight w:val="360"/>
        </w:trPr>
        <w:tc>
          <w:tcPr>
            <w:tcW w:w="1010" w:type="dxa"/>
            <w:tcBorders>
              <w:top w:val="single" w:sz="6" w:space="0" w:color="auto"/>
              <w:left w:val="single" w:sz="12" w:space="0" w:color="auto"/>
              <w:bottom w:val="single" w:sz="6" w:space="0" w:color="auto"/>
            </w:tcBorders>
            <w:shd w:val="clear" w:color="auto" w:fill="auto"/>
            <w:noWrap/>
            <w:vAlign w:val="center"/>
          </w:tcPr>
          <w:p w:rsidR="00894F41" w:rsidRPr="00894F41" w:rsidRDefault="00894F41" w:rsidP="00D6685D">
            <w:pPr>
              <w:rPr>
                <w:rFonts w:ascii="Times New Roman" w:hAnsi="Times New Roman" w:cs="Times New Roman"/>
                <w:sz w:val="24"/>
                <w:szCs w:val="24"/>
              </w:rPr>
            </w:pPr>
            <w:r w:rsidRPr="00894F41">
              <w:rPr>
                <w:rFonts w:ascii="Times New Roman" w:hAnsi="Times New Roman" w:cs="Times New Roman"/>
                <w:sz w:val="24"/>
                <w:szCs w:val="24"/>
              </w:rPr>
              <w:t>A12</w:t>
            </w:r>
          </w:p>
        </w:tc>
        <w:tc>
          <w:tcPr>
            <w:tcW w:w="8363" w:type="dxa"/>
            <w:tcBorders>
              <w:top w:val="single" w:sz="6" w:space="0" w:color="auto"/>
              <w:bottom w:val="single" w:sz="6" w:space="0" w:color="auto"/>
              <w:right w:val="single" w:sz="12" w:space="0" w:color="auto"/>
            </w:tcBorders>
            <w:shd w:val="clear" w:color="auto" w:fill="auto"/>
            <w:noWrap/>
          </w:tcPr>
          <w:p w:rsidR="00894F41" w:rsidRPr="00894F41" w:rsidRDefault="00894F41" w:rsidP="00D6685D">
            <w:pPr>
              <w:rPr>
                <w:rFonts w:ascii="Times New Roman" w:hAnsi="Times New Roman" w:cs="Times New Roman"/>
                <w:sz w:val="24"/>
                <w:szCs w:val="24"/>
              </w:rPr>
            </w:pPr>
            <w:proofErr w:type="spellStart"/>
            <w:r w:rsidRPr="00894F41">
              <w:rPr>
                <w:rFonts w:ascii="Times New Roman" w:hAnsi="Times New Roman" w:cs="Times New Roman"/>
                <w:sz w:val="24"/>
                <w:szCs w:val="24"/>
              </w:rPr>
              <w:t>Other</w:t>
            </w:r>
            <w:proofErr w:type="spellEnd"/>
            <w:r w:rsidRPr="00894F41">
              <w:rPr>
                <w:rFonts w:ascii="Times New Roman" w:hAnsi="Times New Roman" w:cs="Times New Roman"/>
                <w:sz w:val="24"/>
                <w:szCs w:val="24"/>
              </w:rPr>
              <w:t xml:space="preserve"> - </w:t>
            </w:r>
            <w:proofErr w:type="spellStart"/>
            <w:r w:rsidRPr="00894F41">
              <w:rPr>
                <w:rFonts w:ascii="Times New Roman" w:hAnsi="Times New Roman" w:cs="Times New Roman"/>
                <w:sz w:val="24"/>
                <w:szCs w:val="24"/>
              </w:rPr>
              <w:t>Specify</w:t>
            </w:r>
            <w:proofErr w:type="spellEnd"/>
          </w:p>
        </w:tc>
      </w:tr>
    </w:tbl>
    <w:p w:rsidR="00132E3F" w:rsidRDefault="00132E3F" w:rsidP="00A53C9F">
      <w:pPr>
        <w:jc w:val="both"/>
        <w:rPr>
          <w:rFonts w:ascii="Times New Roman" w:hAnsi="Times New Roman" w:cs="Times New Roman"/>
          <w:b/>
          <w:bCs/>
          <w:sz w:val="24"/>
          <w:szCs w:val="24"/>
          <w:lang w:val="en-US"/>
        </w:rPr>
      </w:pPr>
    </w:p>
    <w:p w:rsidR="00132E3F" w:rsidRPr="000E4A05" w:rsidRDefault="005B32A2" w:rsidP="005B32A2">
      <w:pPr>
        <w:spacing w:after="0" w:line="240" w:lineRule="auto"/>
        <w:jc w:val="both"/>
        <w:rPr>
          <w:rFonts w:ascii="Times New Roman" w:hAnsi="Times New Roman" w:cs="Times New Roman"/>
          <w:sz w:val="32"/>
          <w:szCs w:val="24"/>
          <w:lang w:val="en-US"/>
        </w:rPr>
      </w:pPr>
      <w:r w:rsidRPr="000E4A05">
        <w:rPr>
          <w:rFonts w:ascii="Times New Roman" w:hAnsi="Times New Roman" w:cs="Times New Roman"/>
          <w:sz w:val="24"/>
          <w:szCs w:val="20"/>
          <w:lang w:val="en-US"/>
        </w:rPr>
        <w:t xml:space="preserve"> </w:t>
      </w:r>
      <w:r w:rsidR="00132E3F" w:rsidRPr="000E4A05">
        <w:rPr>
          <w:rFonts w:ascii="Times New Roman" w:hAnsi="Times New Roman" w:cs="Times New Roman"/>
          <w:sz w:val="24"/>
          <w:szCs w:val="20"/>
          <w:lang w:val="en-US"/>
        </w:rPr>
        <w:t>The provided CODIP is represented by an alphanumeric combination that reflects the characteristics of the product. The alphanumeric combination reflects, in descending order, the importance granted to each characteristic of the product, starting from the most relevant.</w:t>
      </w:r>
    </w:p>
    <w:p w:rsidR="00475A6B" w:rsidRPr="005442AE" w:rsidRDefault="00475A6B" w:rsidP="00A63308">
      <w:pPr>
        <w:ind w:left="360" w:hanging="360"/>
        <w:jc w:val="both"/>
        <w:rPr>
          <w:rFonts w:ascii="Times New Roman" w:hAnsi="Times New Roman" w:cs="Times New Roman"/>
          <w:b/>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rsidR="00117830" w:rsidRPr="005442AE" w:rsidRDefault="00117830" w:rsidP="00A63308">
      <w:pPr>
        <w:ind w:left="360" w:hanging="360"/>
        <w:jc w:val="both"/>
        <w:rPr>
          <w:rFonts w:ascii="Times New Roman" w:hAnsi="Times New Roman" w:cs="Times New Roman"/>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617697" w:rsidRDefault="00617697" w:rsidP="00A63308">
      <w:pPr>
        <w:ind w:left="360" w:hanging="360"/>
        <w:jc w:val="both"/>
        <w:rPr>
          <w:rFonts w:ascii="Times New Roman" w:hAnsi="Times New Roman" w:cs="Times New Roman"/>
          <w:sz w:val="24"/>
          <w:szCs w:val="24"/>
          <w:lang w:val="en-US"/>
        </w:rPr>
      </w:pP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B93FBE"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117830" w:rsidRPr="005442AE" w:rsidRDefault="00117830">
      <w:pPr>
        <w:rPr>
          <w:rFonts w:ascii="Times New Roman" w:hAnsi="Times New Roman" w:cs="Times New Roman"/>
          <w:b/>
          <w:sz w:val="24"/>
          <w:szCs w:val="24"/>
          <w:lang w:val="en-US"/>
        </w:rPr>
      </w:pP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DF328"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DECOM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rsidR="00117830" w:rsidRPr="005442AE" w:rsidRDefault="0011783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117830" w:rsidRPr="005442AE" w:rsidRDefault="0011783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117830" w:rsidRPr="005442AE" w:rsidRDefault="00117830" w:rsidP="00A63308">
      <w:pPr>
        <w:jc w:val="both"/>
        <w:rPr>
          <w:rFonts w:ascii="Times New Roman" w:hAnsi="Times New Roman" w:cs="Times New Roman"/>
          <w:sz w:val="24"/>
          <w:szCs w:val="24"/>
          <w:lang w:val="en-US"/>
        </w:rPr>
      </w:pP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w:t>
      </w:r>
      <w:r w:rsidRPr="005442AE">
        <w:rPr>
          <w:rFonts w:ascii="Times New Roman" w:hAnsi="Times New Roman" w:cs="Times New Roman"/>
          <w:sz w:val="24"/>
          <w:szCs w:val="24"/>
          <w:lang w:val="en-US"/>
        </w:rPr>
        <w:lastRenderedPageBreak/>
        <w:t xml:space="preserve">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rsidR="00117830" w:rsidRPr="005442AE" w:rsidRDefault="00117830" w:rsidP="00A63308">
      <w:pPr>
        <w:jc w:val="both"/>
        <w:rPr>
          <w:rFonts w:ascii="Times New Roman" w:hAnsi="Times New Roman" w:cs="Times New Roman"/>
          <w:sz w:val="24"/>
          <w:szCs w:val="24"/>
          <w:lang w:val="en-US"/>
        </w:rPr>
      </w:pP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CC75B4"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CC75B4"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BCB4B4"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2F487B" w:rsidP="00A63308">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91008" behindDoc="0" locked="0" layoutInCell="1" allowOverlap="1" wp14:anchorId="49062BE2" wp14:editId="0CCE53DF">
                <wp:simplePos x="0" y="0"/>
                <wp:positionH relativeFrom="margin">
                  <wp:align>right</wp:align>
                </wp:positionH>
                <wp:positionV relativeFrom="paragraph">
                  <wp:posOffset>-101681</wp:posOffset>
                </wp:positionV>
                <wp:extent cx="6379658" cy="332740"/>
                <wp:effectExtent l="0" t="0" r="21590" b="10160"/>
                <wp:wrapNone/>
                <wp:docPr id="19" name="Retâ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9658"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377D2" id="Retângulo 19" o:spid="_x0000_s1026" style="position:absolute;margin-left:451.15pt;margin-top:-8pt;width:502.35pt;height:26.2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" filled="f">
                <w10:wrap anchorx="margin"/>
              </v:rect>
            </w:pict>
          </mc:Fallback>
        </mc:AlternateContent>
      </w:r>
      <w:r w:rsidR="00A63308" w:rsidRPr="005442AE">
        <w:rPr>
          <w:rFonts w:ascii="Times New Roman" w:hAnsi="Times New Roman" w:cs="Times New Roman"/>
          <w:b/>
          <w:sz w:val="24"/>
          <w:szCs w:val="24"/>
          <w:lang w:val="en-US"/>
        </w:rPr>
        <w:t>V – DETERMINATION OF NORMAL VALUE</w:t>
      </w:r>
      <w:r w:rsidR="00117830">
        <w:rPr>
          <w:rFonts w:ascii="Times New Roman" w:hAnsi="Times New Roman" w:cs="Times New Roman"/>
          <w:b/>
          <w:sz w:val="24"/>
          <w:szCs w:val="24"/>
          <w:lang w:val="en-US"/>
        </w:rPr>
        <w:t xml:space="preserve">                              </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E96EE"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117830" w:rsidRPr="005442AE" w:rsidRDefault="00117830" w:rsidP="00A63308">
      <w:pPr>
        <w:jc w:val="both"/>
        <w:rPr>
          <w:rFonts w:ascii="Times New Roman" w:hAnsi="Times New Roman" w:cs="Times New Roman"/>
          <w:i/>
          <w:sz w:val="24"/>
          <w:szCs w:val="24"/>
          <w:lang w:val="en-US"/>
        </w:rPr>
      </w:pP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9765C"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56362" w:rsidRPr="005442AE" w:rsidRDefault="00A56362" w:rsidP="00A63308">
      <w:pPr>
        <w:ind w:left="2124" w:hanging="2124"/>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56362" w:rsidRDefault="00A56362" w:rsidP="00A63308">
      <w:pPr>
        <w:tabs>
          <w:tab w:val="left" w:pos="-1440"/>
        </w:tabs>
        <w:ind w:left="2124" w:hanging="2124"/>
        <w:jc w:val="both"/>
        <w:rPr>
          <w:rFonts w:ascii="Times New Roman" w:hAnsi="Times New Roman" w:cs="Times New Roman"/>
          <w:sz w:val="24"/>
          <w:szCs w:val="24"/>
          <w:lang w:val="en-US"/>
        </w:rPr>
      </w:pPr>
    </w:p>
    <w:p w:rsidR="00A56362" w:rsidRPr="005442AE" w:rsidRDefault="00A56362" w:rsidP="00A63308">
      <w:pPr>
        <w:tabs>
          <w:tab w:val="left" w:pos="-1440"/>
        </w:tabs>
        <w:ind w:left="2124" w:hanging="2124"/>
        <w:jc w:val="both"/>
        <w:rPr>
          <w:rFonts w:ascii="Times New Roman" w:hAnsi="Times New Roman" w:cs="Times New Roman"/>
          <w:sz w:val="24"/>
          <w:szCs w:val="24"/>
          <w:lang w:val="en-US"/>
        </w:rPr>
      </w:pP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2F487B">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2F487B" w:rsidRPr="005442AE" w:rsidRDefault="002F487B" w:rsidP="00361C67">
      <w:pPr>
        <w:spacing w:after="0" w:line="240" w:lineRule="auto"/>
        <w:ind w:firstLine="708"/>
        <w:jc w:val="both"/>
        <w:rPr>
          <w:rFonts w:ascii="Times New Roman" w:hAnsi="Times New Roman" w:cs="Times New Roman"/>
          <w:i/>
          <w:sz w:val="24"/>
          <w:szCs w:val="24"/>
          <w:lang w:val="en-US"/>
        </w:rPr>
      </w:pP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CC75B4"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CC75B4"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CC75B4"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CC75B4"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w:t>
            </w:r>
            <w:r w:rsidRPr="005442AE">
              <w:rPr>
                <w:rFonts w:ascii="Times New Roman" w:hAnsi="Times New Roman" w:cs="Times New Roman"/>
                <w:bCs/>
                <w:color w:val="000000" w:themeColor="text1"/>
                <w:sz w:val="24"/>
                <w:szCs w:val="24"/>
                <w:lang w:val="en-US"/>
              </w:rPr>
              <w:lastRenderedPageBreak/>
              <w:t>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CC75B4"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CC75B4"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CC75B4"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CC75B4"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CC75B4"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CC75B4"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calculation methodology used for the allocation of this </w:t>
            </w:r>
            <w:r w:rsidRPr="005442AE">
              <w:rPr>
                <w:rFonts w:ascii="Times New Roman" w:hAnsi="Times New Roman" w:cs="Times New Roman"/>
                <w:sz w:val="24"/>
                <w:szCs w:val="24"/>
                <w:lang w:val="en-US"/>
              </w:rPr>
              <w:lastRenderedPageBreak/>
              <w:t xml:space="preserve">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CC75B4"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CC75B4"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CC75B4"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CC75B4"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CC75B4"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1724C4"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2F487B" w:rsidP="008B38D1">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93056" behindDoc="0" locked="0" layoutInCell="1" allowOverlap="1" wp14:anchorId="49062BE2" wp14:editId="0CCE53DF">
                <wp:simplePos x="0" y="0"/>
                <wp:positionH relativeFrom="margin">
                  <wp:align>left</wp:align>
                </wp:positionH>
                <wp:positionV relativeFrom="paragraph">
                  <wp:posOffset>-85203</wp:posOffset>
                </wp:positionV>
                <wp:extent cx="6400800" cy="332740"/>
                <wp:effectExtent l="0" t="0" r="19050" b="10160"/>
                <wp:wrapNone/>
                <wp:docPr id="20" name="Retâ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26926" id="Retângulo 20" o:spid="_x0000_s1026" style="position:absolute;margin-left:0;margin-top:-6.7pt;width:7in;height:26.2pt;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" filled="f">
                <w10:wrap anchorx="margin"/>
              </v:rect>
            </w:pict>
          </mc:Fallback>
        </mc:AlternateContent>
      </w:r>
      <w:r w:rsidR="008B38D1"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2F487B"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95104" behindDoc="0" locked="0" layoutInCell="1" allowOverlap="1" wp14:anchorId="49062BE2" wp14:editId="0CCE53DF">
                <wp:simplePos x="0" y="0"/>
                <wp:positionH relativeFrom="margin">
                  <wp:align>left</wp:align>
                </wp:positionH>
                <wp:positionV relativeFrom="paragraph">
                  <wp:posOffset>248421</wp:posOffset>
                </wp:positionV>
                <wp:extent cx="6411371" cy="332740"/>
                <wp:effectExtent l="0" t="0" r="27940" b="10160"/>
                <wp:wrapNone/>
                <wp:docPr id="21" name="Retâ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1371"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6FC44C" id="Retângulo 21" o:spid="_x0000_s1026" style="position:absolute;margin-left:0;margin-top:19.55pt;width:504.85pt;height:26.2pt;z-index:2516951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" filled="f">
                <w10:wrap anchorx="margin"/>
              </v:rect>
            </w:pict>
          </mc:Fallback>
        </mc:AlternateContent>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rsidR="00136BE6" w:rsidRPr="005442AE" w:rsidRDefault="00136BE6" w:rsidP="008B38D1">
      <w:pPr>
        <w:jc w:val="both"/>
        <w:rPr>
          <w:rFonts w:ascii="Times New Roman" w:hAnsi="Times New Roman" w:cs="Times New Roman"/>
          <w:i/>
          <w:sz w:val="24"/>
          <w:szCs w:val="24"/>
          <w:lang w:val="en-US"/>
        </w:rPr>
      </w:pP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7A253"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Default="008B38D1" w:rsidP="008B38D1">
      <w:pPr>
        <w:jc w:val="both"/>
        <w:rPr>
          <w:rFonts w:ascii="Times New Roman" w:hAnsi="Times New Roman" w:cs="Times New Roman"/>
          <w:b/>
          <w:bCs/>
          <w:sz w:val="24"/>
          <w:szCs w:val="24"/>
          <w:lang w:val="en-US"/>
        </w:rPr>
      </w:pPr>
    </w:p>
    <w:p w:rsidR="00A56362" w:rsidRPr="005442AE" w:rsidRDefault="00A56362"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CC75B4"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w:t>
      </w:r>
      <w:r w:rsidRPr="005442AE">
        <w:rPr>
          <w:rFonts w:ascii="Times New Roman" w:hAnsi="Times New Roman" w:cs="Times New Roman"/>
          <w:sz w:val="24"/>
          <w:szCs w:val="24"/>
          <w:lang w:val="en-US"/>
        </w:rPr>
        <w:lastRenderedPageBreak/>
        <w:t>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lastRenderedPageBreak/>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w:t>
      </w:r>
      <w:r w:rsidRPr="005442AE">
        <w:rPr>
          <w:rFonts w:ascii="Times New Roman" w:hAnsi="Times New Roman" w:cs="Times New Roman"/>
          <w:sz w:val="24"/>
          <w:szCs w:val="24"/>
          <w:lang w:val="en-US"/>
        </w:rPr>
        <w:lastRenderedPageBreak/>
        <w:t>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04FE978"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3" w:name="_Toc340425374"/>
      <w:r w:rsidRPr="005442AE">
        <w:rPr>
          <w:rFonts w:ascii="Times New Roman" w:hAnsi="Times New Roman"/>
          <w:szCs w:val="24"/>
          <w:lang w:val="en-US"/>
        </w:rPr>
        <w:lastRenderedPageBreak/>
        <w:t>VII – TOTAL SALES</w:t>
      </w:r>
      <w:bookmarkEnd w:id="3"/>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4" w:name="_Toc340425375"/>
      <w:r w:rsidRPr="005442AE">
        <w:rPr>
          <w:rFonts w:ascii="Times New Roman" w:hAnsi="Times New Roman"/>
          <w:szCs w:val="24"/>
          <w:lang w:val="en-US"/>
        </w:rPr>
        <w:t>ITEM D – TOTAL SALES RE</w:t>
      </w:r>
      <w:bookmarkEnd w:id="4"/>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2F487B" w:rsidRPr="005442AE" w:rsidRDefault="002F487B" w:rsidP="00641921">
      <w:pPr>
        <w:ind w:firstLine="709"/>
        <w:jc w:val="both"/>
        <w:rPr>
          <w:rFonts w:ascii="Times New Roman" w:hAnsi="Times New Roman" w:cs="Times New Roman"/>
          <w:i/>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Default="00641921" w:rsidP="00641921">
      <w:pPr>
        <w:rPr>
          <w:rFonts w:ascii="Times New Roman" w:hAnsi="Times New Roman" w:cs="Times New Roman"/>
          <w:sz w:val="24"/>
          <w:szCs w:val="24"/>
          <w:lang w:val="en-US"/>
        </w:rPr>
      </w:pPr>
    </w:p>
    <w:p w:rsidR="002F487B" w:rsidRPr="005442AE" w:rsidRDefault="002F487B"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t>D.3.1.</w:t>
      </w:r>
      <w:r w:rsidRPr="005442AE">
        <w:rPr>
          <w:b w:val="0"/>
          <w:szCs w:val="24"/>
          <w:lang w:val="en-US"/>
        </w:rPr>
        <w:tab/>
        <w:t xml:space="preserve">The information under field B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the Department of Trade Remedies (DECOM)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85D" w:rsidRDefault="00D6685D">
      <w:pPr>
        <w:spacing w:after="0" w:line="240" w:lineRule="auto"/>
      </w:pPr>
      <w:r>
        <w:separator/>
      </w:r>
    </w:p>
  </w:endnote>
  <w:endnote w:type="continuationSeparator" w:id="0">
    <w:p w:rsidR="00D6685D" w:rsidRDefault="00D66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85D" w:rsidRPr="00F77202" w:rsidRDefault="00D6685D">
    <w:pPr>
      <w:pStyle w:val="Rodap"/>
      <w:framePr w:wrap="auto" w:vAnchor="text" w:hAnchor="margin" w:xAlign="right" w:y="1"/>
      <w:rPr>
        <w:rStyle w:val="Nmerodepgina"/>
        <w:lang w:val="en-US"/>
      </w:rPr>
    </w:pPr>
    <w:r>
      <w:rPr>
        <w:rStyle w:val="Nmerodepgina"/>
      </w:rPr>
      <w:fldChar w:fldCharType="begin"/>
    </w:r>
    <w:r w:rsidRPr="00F77202">
      <w:rPr>
        <w:rStyle w:val="Nmerodepgina"/>
        <w:lang w:val="en-US"/>
      </w:rPr>
      <w:instrText xml:space="preserve">PAGE  </w:instrText>
    </w:r>
    <w:r>
      <w:rPr>
        <w:rStyle w:val="Nmerodepgina"/>
      </w:rPr>
      <w:fldChar w:fldCharType="separate"/>
    </w:r>
    <w:r w:rsidR="00947ECA">
      <w:rPr>
        <w:rStyle w:val="Nmerodepgina"/>
        <w:noProof/>
        <w:lang w:val="en-US"/>
      </w:rPr>
      <w:t>21</w:t>
    </w:r>
    <w:r>
      <w:rPr>
        <w:rStyle w:val="Nmerodepgina"/>
      </w:rPr>
      <w:fldChar w:fldCharType="end"/>
    </w:r>
  </w:p>
  <w:p w:rsidR="00D6685D" w:rsidRPr="00B10A3A" w:rsidRDefault="00D6685D"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5"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85D" w:rsidRDefault="00D6685D">
    <w:pPr>
      <w:pStyle w:val="Rodap"/>
      <w:rPr>
        <w:sz w:val="16"/>
        <w:szCs w:val="16"/>
      </w:rPr>
    </w:pPr>
  </w:p>
  <w:p w:rsidR="00D6685D" w:rsidRPr="00B10A3A" w:rsidRDefault="00D6685D">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6"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85D" w:rsidRDefault="00D6685D">
      <w:pPr>
        <w:spacing w:after="0" w:line="240" w:lineRule="auto"/>
      </w:pPr>
      <w:r>
        <w:separator/>
      </w:r>
    </w:p>
  </w:footnote>
  <w:footnote w:type="continuationSeparator" w:id="0">
    <w:p w:rsidR="00D6685D" w:rsidRDefault="00D668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85D" w:rsidRPr="00E90ABD" w:rsidRDefault="00D6685D"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308"/>
    <w:rsid w:val="00005701"/>
    <w:rsid w:val="00007F0E"/>
    <w:rsid w:val="000120D0"/>
    <w:rsid w:val="00023431"/>
    <w:rsid w:val="00032B4A"/>
    <w:rsid w:val="00034DE3"/>
    <w:rsid w:val="00035C9A"/>
    <w:rsid w:val="00041176"/>
    <w:rsid w:val="00045CFC"/>
    <w:rsid w:val="00046DDF"/>
    <w:rsid w:val="000510E9"/>
    <w:rsid w:val="00051429"/>
    <w:rsid w:val="00060E07"/>
    <w:rsid w:val="000678E5"/>
    <w:rsid w:val="00091246"/>
    <w:rsid w:val="00094F42"/>
    <w:rsid w:val="0009512E"/>
    <w:rsid w:val="000A3A37"/>
    <w:rsid w:val="000A6ED7"/>
    <w:rsid w:val="000B026D"/>
    <w:rsid w:val="000C483E"/>
    <w:rsid w:val="000D0FED"/>
    <w:rsid w:val="000E21EC"/>
    <w:rsid w:val="000E7C0F"/>
    <w:rsid w:val="000F2072"/>
    <w:rsid w:val="000F2B96"/>
    <w:rsid w:val="001066B4"/>
    <w:rsid w:val="001157B4"/>
    <w:rsid w:val="00117830"/>
    <w:rsid w:val="00122125"/>
    <w:rsid w:val="001233B4"/>
    <w:rsid w:val="00125E6A"/>
    <w:rsid w:val="00126B5D"/>
    <w:rsid w:val="00132E3F"/>
    <w:rsid w:val="0013617D"/>
    <w:rsid w:val="00136BE6"/>
    <w:rsid w:val="0014284C"/>
    <w:rsid w:val="001504E7"/>
    <w:rsid w:val="00150CD0"/>
    <w:rsid w:val="00150FDD"/>
    <w:rsid w:val="00153718"/>
    <w:rsid w:val="00155798"/>
    <w:rsid w:val="001672D7"/>
    <w:rsid w:val="00170B3B"/>
    <w:rsid w:val="00177B42"/>
    <w:rsid w:val="00186EED"/>
    <w:rsid w:val="00193FCB"/>
    <w:rsid w:val="00195D38"/>
    <w:rsid w:val="001A5B33"/>
    <w:rsid w:val="001A7335"/>
    <w:rsid w:val="001B1068"/>
    <w:rsid w:val="001B111A"/>
    <w:rsid w:val="001B1A98"/>
    <w:rsid w:val="001B4CE3"/>
    <w:rsid w:val="001B57FB"/>
    <w:rsid w:val="001C56B4"/>
    <w:rsid w:val="001C798D"/>
    <w:rsid w:val="001D2127"/>
    <w:rsid w:val="001D280A"/>
    <w:rsid w:val="001D463B"/>
    <w:rsid w:val="001D5B58"/>
    <w:rsid w:val="001D6577"/>
    <w:rsid w:val="001D686C"/>
    <w:rsid w:val="001D75CD"/>
    <w:rsid w:val="001E5DE3"/>
    <w:rsid w:val="001F3049"/>
    <w:rsid w:val="001F4394"/>
    <w:rsid w:val="001F64C1"/>
    <w:rsid w:val="00201C61"/>
    <w:rsid w:val="002108D8"/>
    <w:rsid w:val="00214958"/>
    <w:rsid w:val="00220AB9"/>
    <w:rsid w:val="002339F3"/>
    <w:rsid w:val="002342B9"/>
    <w:rsid w:val="00234EFC"/>
    <w:rsid w:val="00236242"/>
    <w:rsid w:val="00236BA2"/>
    <w:rsid w:val="00242520"/>
    <w:rsid w:val="00244FE9"/>
    <w:rsid w:val="00245D78"/>
    <w:rsid w:val="002462A8"/>
    <w:rsid w:val="002613D4"/>
    <w:rsid w:val="00262D7C"/>
    <w:rsid w:val="00264338"/>
    <w:rsid w:val="00264725"/>
    <w:rsid w:val="00270743"/>
    <w:rsid w:val="00272B25"/>
    <w:rsid w:val="0027346B"/>
    <w:rsid w:val="002767A2"/>
    <w:rsid w:val="00281065"/>
    <w:rsid w:val="00281186"/>
    <w:rsid w:val="00281630"/>
    <w:rsid w:val="0028184E"/>
    <w:rsid w:val="0028194A"/>
    <w:rsid w:val="00283360"/>
    <w:rsid w:val="002874F6"/>
    <w:rsid w:val="0029413E"/>
    <w:rsid w:val="002A0588"/>
    <w:rsid w:val="002A46F9"/>
    <w:rsid w:val="002A7A8B"/>
    <w:rsid w:val="002B1F14"/>
    <w:rsid w:val="002D3B2C"/>
    <w:rsid w:val="002D3B83"/>
    <w:rsid w:val="002E41C8"/>
    <w:rsid w:val="002E4674"/>
    <w:rsid w:val="002F0981"/>
    <w:rsid w:val="002F3B74"/>
    <w:rsid w:val="002F487B"/>
    <w:rsid w:val="003134B7"/>
    <w:rsid w:val="00315185"/>
    <w:rsid w:val="00316A64"/>
    <w:rsid w:val="00322C40"/>
    <w:rsid w:val="003244BF"/>
    <w:rsid w:val="00325B7A"/>
    <w:rsid w:val="00334F14"/>
    <w:rsid w:val="003420B6"/>
    <w:rsid w:val="0034228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1A41"/>
    <w:rsid w:val="003A2177"/>
    <w:rsid w:val="003A3B1C"/>
    <w:rsid w:val="003A4120"/>
    <w:rsid w:val="003A6151"/>
    <w:rsid w:val="003B0429"/>
    <w:rsid w:val="003B3774"/>
    <w:rsid w:val="003C1010"/>
    <w:rsid w:val="003C2922"/>
    <w:rsid w:val="003C4373"/>
    <w:rsid w:val="003C54DF"/>
    <w:rsid w:val="003C5720"/>
    <w:rsid w:val="003C580F"/>
    <w:rsid w:val="003D0023"/>
    <w:rsid w:val="003D2F2A"/>
    <w:rsid w:val="003D2FA9"/>
    <w:rsid w:val="003D32D4"/>
    <w:rsid w:val="003D4C7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35A"/>
    <w:rsid w:val="00495ED4"/>
    <w:rsid w:val="004A351E"/>
    <w:rsid w:val="004A4696"/>
    <w:rsid w:val="004A571A"/>
    <w:rsid w:val="004A796C"/>
    <w:rsid w:val="004B446E"/>
    <w:rsid w:val="004B5411"/>
    <w:rsid w:val="004C14AC"/>
    <w:rsid w:val="004C569B"/>
    <w:rsid w:val="004D5404"/>
    <w:rsid w:val="004E4735"/>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2A2"/>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697"/>
    <w:rsid w:val="00617CA4"/>
    <w:rsid w:val="006222FB"/>
    <w:rsid w:val="00632096"/>
    <w:rsid w:val="0063530B"/>
    <w:rsid w:val="00637CD6"/>
    <w:rsid w:val="00641921"/>
    <w:rsid w:val="006444C5"/>
    <w:rsid w:val="006467D9"/>
    <w:rsid w:val="00646F0C"/>
    <w:rsid w:val="00651AC2"/>
    <w:rsid w:val="00667FCA"/>
    <w:rsid w:val="0067026F"/>
    <w:rsid w:val="00674DEA"/>
    <w:rsid w:val="00675B4F"/>
    <w:rsid w:val="00675D0A"/>
    <w:rsid w:val="00686BB7"/>
    <w:rsid w:val="00686CB2"/>
    <w:rsid w:val="00687113"/>
    <w:rsid w:val="0069155D"/>
    <w:rsid w:val="0069167F"/>
    <w:rsid w:val="006A3F0F"/>
    <w:rsid w:val="006A51CA"/>
    <w:rsid w:val="006A5E19"/>
    <w:rsid w:val="006B0739"/>
    <w:rsid w:val="006B4FC0"/>
    <w:rsid w:val="006B5504"/>
    <w:rsid w:val="006B67FE"/>
    <w:rsid w:val="006B78A5"/>
    <w:rsid w:val="006C1F5A"/>
    <w:rsid w:val="006C3323"/>
    <w:rsid w:val="006C6976"/>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3CF"/>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1ACE"/>
    <w:rsid w:val="007E76EE"/>
    <w:rsid w:val="007F7684"/>
    <w:rsid w:val="0080175B"/>
    <w:rsid w:val="00801D32"/>
    <w:rsid w:val="008027EF"/>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94F41"/>
    <w:rsid w:val="008A44D2"/>
    <w:rsid w:val="008A57BF"/>
    <w:rsid w:val="008A6DA8"/>
    <w:rsid w:val="008A78A0"/>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47ECA"/>
    <w:rsid w:val="0095390A"/>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53C9F"/>
    <w:rsid w:val="00A56362"/>
    <w:rsid w:val="00A63308"/>
    <w:rsid w:val="00A7137F"/>
    <w:rsid w:val="00A7335D"/>
    <w:rsid w:val="00A74E22"/>
    <w:rsid w:val="00A82854"/>
    <w:rsid w:val="00A87FF0"/>
    <w:rsid w:val="00A92D4D"/>
    <w:rsid w:val="00A95976"/>
    <w:rsid w:val="00AA1963"/>
    <w:rsid w:val="00AA1B75"/>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5B4"/>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6685D"/>
    <w:rsid w:val="00D75574"/>
    <w:rsid w:val="00D765D0"/>
    <w:rsid w:val="00D80555"/>
    <w:rsid w:val="00D84553"/>
    <w:rsid w:val="00D8549C"/>
    <w:rsid w:val="00D90670"/>
    <w:rsid w:val="00DA10ED"/>
    <w:rsid w:val="00DA70CC"/>
    <w:rsid w:val="00DB1035"/>
    <w:rsid w:val="00DB76D9"/>
    <w:rsid w:val="00DD05AA"/>
    <w:rsid w:val="00DE1635"/>
    <w:rsid w:val="00DF2FB7"/>
    <w:rsid w:val="00DF4D93"/>
    <w:rsid w:val="00DF5298"/>
    <w:rsid w:val="00DF5729"/>
    <w:rsid w:val="00E0493A"/>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609E"/>
    <w:rsid w:val="00E800FD"/>
    <w:rsid w:val="00E809BE"/>
    <w:rsid w:val="00E80E5C"/>
    <w:rsid w:val="00E87D1D"/>
    <w:rsid w:val="00E90ABD"/>
    <w:rsid w:val="00E91518"/>
    <w:rsid w:val="00E9409C"/>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1D3"/>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77202"/>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6D00D9"/>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15624306">
      <w:bodyDiv w:val="1"/>
      <w:marLeft w:val="0"/>
      <w:marRight w:val="0"/>
      <w:marTop w:val="0"/>
      <w:marBottom w:val="0"/>
      <w:divBdr>
        <w:top w:val="none" w:sz="0" w:space="0" w:color="auto"/>
        <w:left w:val="none" w:sz="0" w:space="0" w:color="auto"/>
        <w:bottom w:val="none" w:sz="0" w:space="0" w:color="auto"/>
        <w:right w:val="none" w:sz="0" w:space="0" w:color="auto"/>
      </w:divBdr>
    </w:div>
    <w:div w:id="229968166">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16443732">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781413112">
      <w:bodyDiv w:val="1"/>
      <w:marLeft w:val="0"/>
      <w:marRight w:val="0"/>
      <w:marTop w:val="0"/>
      <w:marBottom w:val="0"/>
      <w:divBdr>
        <w:top w:val="none" w:sz="0" w:space="0" w:color="auto"/>
        <w:left w:val="none" w:sz="0" w:space="0" w:color="auto"/>
        <w:bottom w:val="none" w:sz="0" w:space="0" w:color="auto"/>
        <w:right w:val="none" w:sz="0" w:space="0" w:color="auto"/>
      </w:divBdr>
    </w:div>
    <w:div w:id="909852997">
      <w:bodyDiv w:val="1"/>
      <w:marLeft w:val="0"/>
      <w:marRight w:val="0"/>
      <w:marTop w:val="0"/>
      <w:marBottom w:val="0"/>
      <w:divBdr>
        <w:top w:val="none" w:sz="0" w:space="0" w:color="auto"/>
        <w:left w:val="none" w:sz="0" w:space="0" w:color="auto"/>
        <w:bottom w:val="none" w:sz="0" w:space="0" w:color="auto"/>
        <w:right w:val="none" w:sz="0" w:space="0" w:color="auto"/>
      </w:divBdr>
    </w:div>
    <w:div w:id="917860786">
      <w:bodyDiv w:val="1"/>
      <w:marLeft w:val="0"/>
      <w:marRight w:val="0"/>
      <w:marTop w:val="0"/>
      <w:marBottom w:val="0"/>
      <w:divBdr>
        <w:top w:val="none" w:sz="0" w:space="0" w:color="auto"/>
        <w:left w:val="none" w:sz="0" w:space="0" w:color="auto"/>
        <w:bottom w:val="none" w:sz="0" w:space="0" w:color="auto"/>
        <w:right w:val="none" w:sz="0" w:space="0" w:color="auto"/>
      </w:divBdr>
    </w:div>
    <w:div w:id="1077288637">
      <w:bodyDiv w:val="1"/>
      <w:marLeft w:val="0"/>
      <w:marRight w:val="0"/>
      <w:marTop w:val="0"/>
      <w:marBottom w:val="0"/>
      <w:divBdr>
        <w:top w:val="none" w:sz="0" w:space="0" w:color="auto"/>
        <w:left w:val="none" w:sz="0" w:space="0" w:color="auto"/>
        <w:bottom w:val="none" w:sz="0" w:space="0" w:color="auto"/>
        <w:right w:val="none" w:sz="0" w:space="0" w:color="auto"/>
      </w:divBdr>
    </w:div>
    <w:div w:id="1151212593">
      <w:bodyDiv w:val="1"/>
      <w:marLeft w:val="0"/>
      <w:marRight w:val="0"/>
      <w:marTop w:val="0"/>
      <w:marBottom w:val="0"/>
      <w:divBdr>
        <w:top w:val="none" w:sz="0" w:space="0" w:color="auto"/>
        <w:left w:val="none" w:sz="0" w:space="0" w:color="auto"/>
        <w:bottom w:val="none" w:sz="0" w:space="0" w:color="auto"/>
        <w:right w:val="none" w:sz="0" w:space="0" w:color="auto"/>
      </w:divBdr>
    </w:div>
    <w:div w:id="1682975784">
      <w:bodyDiv w:val="1"/>
      <w:marLeft w:val="0"/>
      <w:marRight w:val="0"/>
      <w:marTop w:val="0"/>
      <w:marBottom w:val="0"/>
      <w:divBdr>
        <w:top w:val="none" w:sz="0" w:space="0" w:color="auto"/>
        <w:left w:val="none" w:sz="0" w:space="0" w:color="auto"/>
        <w:bottom w:val="none" w:sz="0" w:space="0" w:color="auto"/>
        <w:right w:val="none" w:sz="0" w:space="0" w:color="auto"/>
      </w:divBdr>
    </w:div>
    <w:div w:id="1721392677">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197625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9EF41-FAD3-4DFA-B5D1-A702B84AB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51</Pages>
  <Words>14697</Words>
  <Characters>79369</Characters>
  <Application>Microsoft Office Word</Application>
  <DocSecurity>2</DocSecurity>
  <Lines>661</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Larissa Cristina Soares Sousa</cp:lastModifiedBy>
  <cp:revision>17</cp:revision>
  <dcterms:created xsi:type="dcterms:W3CDTF">2018-11-29T17:47:00Z</dcterms:created>
  <dcterms:modified xsi:type="dcterms:W3CDTF">2019-02-21T19:59:00Z</dcterms:modified>
</cp:coreProperties>
</file>