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66D8A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9F2020" w:rsidRPr="00347CC7" w:rsidRDefault="009F2020" w:rsidP="009F2020">
      <w:pPr>
        <w:pStyle w:val="Cabealho"/>
        <w:jc w:val="center"/>
        <w:rPr>
          <w:sz w:val="22"/>
          <w:szCs w:val="22"/>
          <w:lang w:val="en-US"/>
        </w:rPr>
      </w:pPr>
      <w:r w:rsidRPr="00347CC7">
        <w:rPr>
          <w:b/>
          <w:sz w:val="22"/>
          <w:szCs w:val="22"/>
          <w:lang w:val="en-US"/>
        </w:rPr>
        <w:t>SUBSECRETARIAT OF TRADE REMEDIES (SDCOM)</w:t>
      </w:r>
    </w:p>
    <w:p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rsidR="009A2706" w:rsidRPr="00210FD4" w:rsidRDefault="009A2706" w:rsidP="00210FD4">
      <w:pPr>
        <w:spacing w:after="0"/>
        <w:contextualSpacing/>
        <w:jc w:val="center"/>
        <w:rPr>
          <w:rFonts w:ascii="Times New Roman" w:hAnsi="Times New Roman" w:cs="Times New Roman"/>
          <w:sz w:val="18"/>
          <w:szCs w:val="18"/>
          <w:lang w:val="fr-FR"/>
        </w:rPr>
      </w:pPr>
      <w:proofErr w:type="gramStart"/>
      <w:r w:rsidRPr="00210FD4">
        <w:rPr>
          <w:rFonts w:ascii="Times New Roman" w:hAnsi="Times New Roman" w:cs="Times New Roman"/>
          <w:sz w:val="18"/>
          <w:szCs w:val="18"/>
          <w:lang w:val="fr-FR"/>
        </w:rPr>
        <w:t>Contact:</w:t>
      </w:r>
      <w:proofErr w:type="gramEnd"/>
      <w:r w:rsidRPr="00210FD4">
        <w:rPr>
          <w:rFonts w:ascii="Times New Roman" w:hAnsi="Times New Roman" w:cs="Times New Roman"/>
          <w:sz w:val="18"/>
          <w:szCs w:val="18"/>
          <w:lang w:val="fr-FR"/>
        </w:rPr>
        <w:t xml:space="preserve"> (+55 61) 2027-7770 – </w:t>
      </w:r>
      <w:hyperlink r:id="rId8" w:history="1">
        <w:r w:rsidRPr="00210FD4">
          <w:rPr>
            <w:rStyle w:val="Hyperlink"/>
            <w:rFonts w:ascii="Times New Roman" w:hAnsi="Times New Roman" w:cs="Times New Roman"/>
            <w:sz w:val="18"/>
            <w:szCs w:val="18"/>
            <w:lang w:val="fr-FR"/>
          </w:rPr>
          <w:t>decom@mdic.gov.br</w:t>
        </w:r>
      </w:hyperlink>
      <w:r w:rsidRPr="00210FD4">
        <w:rPr>
          <w:rFonts w:ascii="Times New Roman" w:hAnsi="Times New Roman" w:cs="Times New Roman"/>
          <w:sz w:val="18"/>
          <w:szCs w:val="18"/>
          <w:lang w:val="fr-FR"/>
        </w:rPr>
        <w:tab/>
      </w:r>
    </w:p>
    <w:p w:rsidR="00A63308" w:rsidRPr="00210FD4" w:rsidRDefault="00A63308" w:rsidP="00A63308">
      <w:pPr>
        <w:jc w:val="both"/>
        <w:rPr>
          <w:rFonts w:ascii="Times New Roman" w:hAnsi="Times New Roman" w:cs="Times New Roman"/>
          <w:sz w:val="24"/>
          <w:szCs w:val="24"/>
          <w:lang w:val="fr-FR"/>
        </w:rPr>
      </w:pPr>
    </w:p>
    <w:p w:rsidR="00F33664" w:rsidRPr="00210FD4" w:rsidRDefault="00F33664" w:rsidP="00F33664">
      <w:pPr>
        <w:jc w:val="center"/>
        <w:rPr>
          <w:rFonts w:ascii="Times New Roman" w:hAnsi="Times New Roman" w:cs="Times New Roman"/>
          <w:sz w:val="36"/>
          <w:szCs w:val="36"/>
          <w:lang w:val="fr-FR"/>
        </w:rPr>
      </w:pPr>
    </w:p>
    <w:p w:rsidR="00F33664" w:rsidRDefault="00F33664" w:rsidP="00F33664">
      <w:pPr>
        <w:jc w:val="center"/>
        <w:rPr>
          <w:rFonts w:ascii="Times New Roman" w:hAnsi="Times New Roman" w:cs="Times New Roman"/>
          <w:sz w:val="36"/>
          <w:szCs w:val="36"/>
          <w:lang w:val="fr-FR"/>
        </w:rPr>
      </w:pPr>
    </w:p>
    <w:p w:rsidR="009F2020" w:rsidRDefault="009F2020" w:rsidP="00F33664">
      <w:pPr>
        <w:jc w:val="center"/>
        <w:rPr>
          <w:rFonts w:ascii="Times New Roman" w:hAnsi="Times New Roman" w:cs="Times New Roman"/>
          <w:sz w:val="36"/>
          <w:szCs w:val="36"/>
          <w:lang w:val="fr-FR"/>
        </w:rPr>
      </w:pPr>
    </w:p>
    <w:p w:rsidR="009F2020" w:rsidRPr="00210FD4" w:rsidRDefault="009F2020"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7E1ACA" w:rsidRPr="005442AE"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Investigation of the practice of dumping in </w:t>
      </w:r>
      <w:r w:rsidR="00E5405A" w:rsidRPr="008C0E1D">
        <w:rPr>
          <w:rFonts w:ascii="Times New Roman" w:hAnsi="Times New Roman" w:cs="Times New Roman"/>
          <w:b/>
          <w:sz w:val="24"/>
          <w:szCs w:val="24"/>
          <w:lang w:val="en-US"/>
        </w:rPr>
        <w:t>pencil for writing, drawing and/or coloring, consisting of wood, thermoplastic resins (plastic resins) or other materials, containing graphite core or pigment or coloring dyed carbonate based core</w:t>
      </w:r>
      <w:r w:rsidR="00E5405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exports to Brazil, usually classified under item</w:t>
      </w:r>
      <w:r w:rsidR="00E5405A">
        <w:rPr>
          <w:rFonts w:ascii="Times New Roman" w:hAnsi="Times New Roman" w:cs="Times New Roman"/>
          <w:sz w:val="24"/>
          <w:szCs w:val="24"/>
          <w:lang w:val="en-US"/>
        </w:rPr>
        <w:t xml:space="preserve"> </w:t>
      </w:r>
      <w:r w:rsidR="00E5405A">
        <w:rPr>
          <w:rFonts w:ascii="Times New Roman" w:hAnsi="Times New Roman" w:cs="Times New Roman"/>
          <w:b/>
          <w:sz w:val="24"/>
          <w:szCs w:val="24"/>
          <w:lang w:val="en-US"/>
        </w:rPr>
        <w:t>9609.10.00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the MERCOSUR Common Nomenclature (NCM – </w:t>
      </w:r>
      <w:proofErr w:type="spellStart"/>
      <w:r w:rsidRPr="005442AE">
        <w:rPr>
          <w:rFonts w:ascii="Times New Roman" w:hAnsi="Times New Roman" w:cs="Times New Roman"/>
          <w:sz w:val="24"/>
          <w:szCs w:val="24"/>
          <w:lang w:val="en-US"/>
        </w:rPr>
        <w:t>Nomenclatura</w:t>
      </w:r>
      <w:proofErr w:type="spellEnd"/>
      <w:r w:rsidRPr="005442AE">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Comum</w:t>
      </w:r>
      <w:proofErr w:type="spellEnd"/>
      <w:r w:rsidRPr="005442AE">
        <w:rPr>
          <w:rFonts w:ascii="Times New Roman" w:hAnsi="Times New Roman" w:cs="Times New Roman"/>
          <w:sz w:val="24"/>
          <w:szCs w:val="24"/>
          <w:lang w:val="en-US"/>
        </w:rPr>
        <w:t xml:space="preserve"> do MERCOSUL), original from </w:t>
      </w:r>
      <w:r w:rsidR="00E5405A" w:rsidRPr="008C0E1D">
        <w:rPr>
          <w:rFonts w:ascii="Times New Roman" w:hAnsi="Times New Roman" w:cs="Times New Roman"/>
          <w:b/>
          <w:sz w:val="24"/>
          <w:szCs w:val="24"/>
          <w:lang w:val="en-US"/>
        </w:rPr>
        <w:t>People’s Republic of China</w:t>
      </w:r>
      <w:r w:rsidRPr="005442AE">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Pr="005442AE" w:rsidRDefault="001D6577">
      <w:pPr>
        <w:rPr>
          <w:rFonts w:ascii="Times New Roman" w:hAnsi="Times New Roman" w:cs="Times New Roman"/>
          <w:sz w:val="24"/>
          <w:szCs w:val="24"/>
          <w:lang w:val="en-US"/>
        </w:rPr>
      </w:pPr>
    </w:p>
    <w:p w:rsidR="001D6577" w:rsidRPr="005442AE" w:rsidRDefault="001D6577">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E5405A" w:rsidRDefault="007E1ACA" w:rsidP="007E1ACA">
      <w:pPr>
        <w:spacing w:after="0"/>
        <w:jc w:val="center"/>
        <w:rPr>
          <w:rFonts w:ascii="Times New Roman" w:hAnsi="Times New Roman" w:cs="Times New Roman"/>
          <w:bCs/>
          <w:sz w:val="24"/>
          <w:szCs w:val="24"/>
          <w:lang w:val="fr-FR"/>
        </w:rPr>
      </w:pPr>
      <w:r w:rsidRPr="00E5405A">
        <w:rPr>
          <w:rFonts w:ascii="Times New Roman" w:hAnsi="Times New Roman" w:cs="Times New Roman"/>
          <w:sz w:val="24"/>
          <w:szCs w:val="24"/>
          <w:lang w:val="fr-FR"/>
        </w:rPr>
        <w:t>Admin</w:t>
      </w:r>
      <w:r w:rsidR="00E5405A" w:rsidRPr="00E5405A">
        <w:rPr>
          <w:rFonts w:ascii="Times New Roman" w:hAnsi="Times New Roman" w:cs="Times New Roman"/>
          <w:sz w:val="24"/>
          <w:szCs w:val="24"/>
          <w:lang w:val="fr-FR"/>
        </w:rPr>
        <w:t xml:space="preserve">istrative Process SECEX </w:t>
      </w:r>
      <w:r w:rsidR="00E5405A" w:rsidRPr="008C0E1D">
        <w:rPr>
          <w:rFonts w:ascii="Times New Roman" w:hAnsi="Times New Roman" w:cs="Times New Roman"/>
          <w:b/>
          <w:sz w:val="24"/>
          <w:szCs w:val="24"/>
          <w:lang w:val="en-US"/>
        </w:rPr>
        <w:t>52272.003183/2019-37</w:t>
      </w:r>
    </w:p>
    <w:p w:rsidR="007E1ACA" w:rsidRPr="00E5405A" w:rsidRDefault="007E1ACA" w:rsidP="007E1ACA">
      <w:pPr>
        <w:spacing w:after="0"/>
        <w:jc w:val="center"/>
        <w:rPr>
          <w:rFonts w:ascii="Times New Roman" w:hAnsi="Times New Roman" w:cs="Times New Roman"/>
          <w:color w:val="FF0000"/>
          <w:sz w:val="24"/>
          <w:szCs w:val="24"/>
          <w:lang w:val="en-US"/>
        </w:rPr>
      </w:pPr>
      <w:r w:rsidRPr="00E5405A">
        <w:rPr>
          <w:rFonts w:ascii="Times New Roman" w:hAnsi="Times New Roman" w:cs="Times New Roman"/>
          <w:sz w:val="24"/>
          <w:szCs w:val="24"/>
          <w:lang w:val="en-US"/>
        </w:rPr>
        <w:t>Contact: (+55 61) 2027-</w:t>
      </w:r>
      <w:r w:rsidR="00E5405A" w:rsidRPr="00E5405A">
        <w:rPr>
          <w:rFonts w:ascii="Times New Roman" w:hAnsi="Times New Roman" w:cs="Times New Roman"/>
          <w:sz w:val="24"/>
          <w:szCs w:val="24"/>
          <w:lang w:val="fr-FR"/>
        </w:rPr>
        <w:t>9337 or 2027-9366</w:t>
      </w:r>
      <w:r w:rsidR="00E5405A" w:rsidRPr="00E5405A">
        <w:rPr>
          <w:rFonts w:ascii="Times New Roman" w:hAnsi="Times New Roman" w:cs="Times New Roman"/>
          <w:color w:val="FF0000"/>
          <w:sz w:val="24"/>
          <w:szCs w:val="24"/>
          <w:lang w:val="fr-FR"/>
        </w:rPr>
        <w:t xml:space="preserve"> </w:t>
      </w:r>
      <w:r w:rsidR="00E5405A" w:rsidRPr="00E5405A">
        <w:rPr>
          <w:rStyle w:val="hps"/>
          <w:rFonts w:ascii="Times New Roman" w:hAnsi="Times New Roman" w:cs="Times New Roman"/>
          <w:sz w:val="24"/>
          <w:szCs w:val="24"/>
          <w:lang w:val="en"/>
        </w:rPr>
        <w:t>or email</w:t>
      </w:r>
      <w:r w:rsidR="00E5405A" w:rsidRPr="00E5405A">
        <w:rPr>
          <w:rStyle w:val="hps"/>
          <w:rFonts w:ascii="Times New Roman" w:hAnsi="Times New Roman" w:cs="Times New Roman"/>
          <w:color w:val="FF0000"/>
          <w:sz w:val="24"/>
          <w:szCs w:val="24"/>
          <w:lang w:val="en"/>
        </w:rPr>
        <w:t xml:space="preserve"> </w:t>
      </w:r>
      <w:bookmarkStart w:id="0" w:name="_Hlk17108151"/>
      <w:r w:rsidR="00E5405A" w:rsidRPr="00E5405A">
        <w:rPr>
          <w:rFonts w:ascii="Times New Roman" w:hAnsi="Times New Roman" w:cs="Times New Roman"/>
          <w:sz w:val="24"/>
          <w:szCs w:val="24"/>
          <w:lang w:val="fr-FR"/>
        </w:rPr>
        <w:t>lapisad@mdic.gov.br</w:t>
      </w:r>
      <w:bookmarkEnd w:id="0"/>
    </w:p>
    <w:p w:rsidR="00D471C0" w:rsidRPr="005442AE" w:rsidRDefault="00D471C0" w:rsidP="0036633F">
      <w:pPr>
        <w:spacing w:after="0"/>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0DE99"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determine whether your company dumped in Brazil </w:t>
      </w:r>
      <w:r w:rsidR="00E5405A" w:rsidRPr="008C0E1D">
        <w:rPr>
          <w:rFonts w:ascii="Times New Roman" w:hAnsi="Times New Roman" w:cs="Times New Roman"/>
          <w:b/>
          <w:sz w:val="24"/>
          <w:szCs w:val="24"/>
          <w:lang w:val="en-US"/>
        </w:rPr>
        <w:t>pencil for writing, drawing and/or coloring, consisting of wood, thermoplastic resins (plastic resins) or other materials, containing graphite core or pigment or coloring dyed carbonate based core</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usually classified under item</w:t>
      </w:r>
      <w:r w:rsidR="00E5405A">
        <w:rPr>
          <w:rFonts w:ascii="Times New Roman" w:hAnsi="Times New Roman" w:cs="Times New Roman"/>
          <w:bCs/>
          <w:sz w:val="24"/>
          <w:szCs w:val="24"/>
          <w:lang w:val="en-US"/>
        </w:rPr>
        <w:t xml:space="preserve"> </w:t>
      </w:r>
      <w:r w:rsidR="00E5405A" w:rsidRPr="00E5405A">
        <w:rPr>
          <w:rFonts w:ascii="Times New Roman" w:hAnsi="Times New Roman" w:cs="Times New Roman"/>
          <w:b/>
          <w:bCs/>
          <w:sz w:val="24"/>
          <w:szCs w:val="24"/>
          <w:lang w:val="en-US"/>
        </w:rPr>
        <w:t>9609.10.00</w:t>
      </w:r>
      <w:r w:rsidRPr="005442AE">
        <w:rPr>
          <w:rFonts w:ascii="Times New Roman" w:hAnsi="Times New Roman" w:cs="Times New Roman"/>
          <w:bCs/>
          <w:sz w:val="24"/>
          <w:szCs w:val="24"/>
          <w:lang w:val="en-US"/>
        </w:rPr>
        <w:t xml:space="preserve">, </w:t>
      </w:r>
      <w:r w:rsidRPr="005442AE">
        <w:rPr>
          <w:rFonts w:ascii="Times New Roman" w:eastAsia="Times New Roman" w:hAnsi="Times New Roman" w:cs="Times New Roman"/>
          <w:bCs/>
          <w:sz w:val="24"/>
          <w:szCs w:val="24"/>
          <w:lang w:val="en-US" w:eastAsia="pt-BR"/>
        </w:rPr>
        <w:t xml:space="preserve">Mercosur Common </w:t>
      </w:r>
      <w:proofErr w:type="spellStart"/>
      <w:r w:rsidRPr="005442AE">
        <w:rPr>
          <w:rFonts w:ascii="Times New Roman" w:eastAsia="Times New Roman" w:hAnsi="Times New Roman" w:cs="Times New Roman"/>
          <w:bCs/>
          <w:sz w:val="24"/>
          <w:szCs w:val="24"/>
          <w:lang w:val="en-US" w:eastAsia="pt-BR"/>
        </w:rPr>
        <w:t>Nomeclature</w:t>
      </w:r>
      <w:proofErr w:type="spellEnd"/>
      <w:r w:rsidRPr="005442AE">
        <w:rPr>
          <w:rFonts w:ascii="Times New Roman" w:eastAsia="Times New Roman" w:hAnsi="Times New Roman" w:cs="Times New Roman"/>
          <w:bCs/>
          <w:sz w:val="24"/>
          <w:szCs w:val="24"/>
          <w:lang w:val="en-US" w:eastAsia="pt-BR"/>
        </w:rPr>
        <w:t xml:space="preserve"> (NCM – </w:t>
      </w:r>
      <w:proofErr w:type="spellStart"/>
      <w:r w:rsidRPr="005442AE">
        <w:rPr>
          <w:rFonts w:ascii="Times New Roman" w:eastAsia="Times New Roman" w:hAnsi="Times New Roman" w:cs="Times New Roman"/>
          <w:bCs/>
          <w:sz w:val="24"/>
          <w:szCs w:val="24"/>
          <w:lang w:val="en-US" w:eastAsia="pt-BR"/>
        </w:rPr>
        <w:t>Nomenclatura</w:t>
      </w:r>
      <w:proofErr w:type="spellEnd"/>
      <w:r w:rsidRPr="005442AE">
        <w:rPr>
          <w:rFonts w:ascii="Times New Roman" w:eastAsia="Times New Roman" w:hAnsi="Times New Roman" w:cs="Times New Roman"/>
          <w:bCs/>
          <w:sz w:val="24"/>
          <w:szCs w:val="24"/>
          <w:lang w:val="en-US" w:eastAsia="pt-BR"/>
        </w:rPr>
        <w:t xml:space="preserve"> </w:t>
      </w:r>
      <w:proofErr w:type="spellStart"/>
      <w:r w:rsidRPr="005442AE">
        <w:rPr>
          <w:rFonts w:ascii="Times New Roman" w:eastAsia="Times New Roman" w:hAnsi="Times New Roman" w:cs="Times New Roman"/>
          <w:bCs/>
          <w:sz w:val="24"/>
          <w:szCs w:val="24"/>
          <w:lang w:val="en-US" w:eastAsia="pt-BR"/>
        </w:rPr>
        <w:t>Comum</w:t>
      </w:r>
      <w:proofErr w:type="spellEnd"/>
      <w:r w:rsidRPr="005442AE">
        <w:rPr>
          <w:rFonts w:ascii="Times New Roman" w:eastAsia="Times New Roman" w:hAnsi="Times New Roman" w:cs="Times New Roman"/>
          <w:bCs/>
          <w:sz w:val="24"/>
          <w:szCs w:val="24"/>
          <w:lang w:val="en-US" w:eastAsia="pt-BR"/>
        </w:rPr>
        <w:t xml:space="preserve"> do MERCOSUL)</w:t>
      </w:r>
      <w:r w:rsidRPr="005442AE">
        <w:rPr>
          <w:rFonts w:ascii="Times New Roman" w:eastAsia="Times New Roman" w:hAnsi="Times New Roman" w:cs="Times New Roman"/>
          <w:sz w:val="24"/>
          <w:szCs w:val="24"/>
          <w:lang w:val="en-US" w:eastAsia="pt-BR"/>
        </w:rPr>
        <w:t xml:space="preserve">, original from </w:t>
      </w:r>
      <w:r w:rsidR="00E5405A" w:rsidRPr="008C0E1D">
        <w:rPr>
          <w:rFonts w:ascii="Times New Roman" w:hAnsi="Times New Roman" w:cs="Times New Roman"/>
          <w:b/>
          <w:sz w:val="24"/>
          <w:szCs w:val="24"/>
          <w:lang w:val="en-US"/>
        </w:rPr>
        <w:t>People’s Republic of China</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2.2550,30.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D69EE"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AF8FBA"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5549E"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rsidR="001157B4" w:rsidRPr="005442AE" w:rsidRDefault="00E5405A" w:rsidP="001157B4">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b/>
          <w:sz w:val="24"/>
          <w:szCs w:val="24"/>
          <w:lang w:val="en-US"/>
        </w:rPr>
        <w:t>P</w:t>
      </w:r>
      <w:r w:rsidRPr="008C0E1D">
        <w:rPr>
          <w:rFonts w:ascii="Times New Roman" w:hAnsi="Times New Roman" w:cs="Times New Roman"/>
          <w:b/>
          <w:sz w:val="24"/>
          <w:szCs w:val="24"/>
          <w:lang w:val="en-US"/>
        </w:rPr>
        <w:t>encil for writing, drawing and/or coloring, consisting of wood, thermoplastic resins (plastic resins) or other materials, containing graphite core or pigment or coloring dyed carbonate based core</w:t>
      </w:r>
      <w:r w:rsidR="001157B4" w:rsidRPr="005442AE">
        <w:rPr>
          <w:rFonts w:ascii="Times New Roman" w:hAnsi="Times New Roman" w:cs="Times New Roman"/>
          <w:sz w:val="24"/>
          <w:szCs w:val="24"/>
          <w:lang w:val="en-US"/>
        </w:rPr>
        <w:t>, commonly classified under item</w:t>
      </w:r>
      <w:r>
        <w:rPr>
          <w:rFonts w:ascii="Times New Roman" w:hAnsi="Times New Roman" w:cs="Times New Roman"/>
          <w:sz w:val="24"/>
          <w:szCs w:val="24"/>
          <w:lang w:val="en-US"/>
        </w:rPr>
        <w:t xml:space="preserve"> 9609.10.00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sidRPr="008C0E1D">
        <w:rPr>
          <w:rFonts w:ascii="Times New Roman" w:hAnsi="Times New Roman" w:cs="Times New Roman"/>
          <w:b/>
          <w:sz w:val="24"/>
          <w:szCs w:val="24"/>
          <w:lang w:val="en-US"/>
        </w:rPr>
        <w:t>People’s Republic of China</w:t>
      </w:r>
      <w:r w:rsidR="001157B4" w:rsidRPr="005442AE">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E5405A" w:rsidP="001157B4">
      <w:pPr>
        <w:pStyle w:val="PargrafodaLista"/>
        <w:ind w:left="1440"/>
        <w:jc w:val="both"/>
        <w:rPr>
          <w:rFonts w:ascii="Times New Roman" w:hAnsi="Times New Roman" w:cs="Times New Roman"/>
          <w:sz w:val="24"/>
          <w:szCs w:val="24"/>
          <w:lang w:val="en-US"/>
        </w:rPr>
      </w:pPr>
      <w:r w:rsidRPr="00E5405A">
        <w:rPr>
          <w:rFonts w:ascii="Times New Roman" w:hAnsi="Times New Roman" w:cs="Times New Roman"/>
          <w:sz w:val="24"/>
          <w:szCs w:val="24"/>
          <w:lang w:val="en-US"/>
        </w:rPr>
        <w:t>JANUARY</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DECEMBER</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rsidR="001157B4" w:rsidRPr="005442AE" w:rsidRDefault="00E5405A" w:rsidP="001157B4">
      <w:pPr>
        <w:ind w:left="142"/>
        <w:jc w:val="both"/>
        <w:rPr>
          <w:rFonts w:ascii="Times New Roman" w:hAnsi="Times New Roman" w:cs="Times New Roman"/>
          <w:sz w:val="24"/>
          <w:szCs w:val="24"/>
          <w:lang w:val="en-US"/>
        </w:rPr>
      </w:pPr>
      <w:r w:rsidRPr="00E5405A">
        <w:rPr>
          <w:rFonts w:ascii="Times New Roman" w:hAnsi="Times New Roman" w:cs="Times New Roman"/>
          <w:sz w:val="24"/>
          <w:szCs w:val="24"/>
          <w:lang w:val="en-US"/>
        </w:rPr>
        <w:t>JANUARY</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2014</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DECEMBER</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r w:rsidR="001157B4" w:rsidRPr="005442AE">
        <w:rPr>
          <w:rFonts w:ascii="Times New Roman" w:hAnsi="Times New Roman" w:cs="Times New Roman"/>
          <w:sz w:val="24"/>
          <w:szCs w:val="24"/>
          <w:lang w:val="en-US"/>
        </w:rPr>
        <w:t>, divided into five periods, in accordance to the specification below:</w:t>
      </w:r>
    </w:p>
    <w:p w:rsidR="001157B4" w:rsidRPr="00FF189C"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E5405A" w:rsidRPr="00E5405A">
        <w:rPr>
          <w:rFonts w:ascii="Times New Roman" w:hAnsi="Times New Roman" w:cs="Times New Roman"/>
          <w:sz w:val="24"/>
          <w:szCs w:val="24"/>
          <w:lang w:val="en-US"/>
        </w:rPr>
        <w:t>JANUARY</w:t>
      </w:r>
      <w:r w:rsidRPr="005442AE">
        <w:rPr>
          <w:rFonts w:ascii="Times New Roman" w:hAnsi="Times New Roman" w:cs="Times New Roman"/>
          <w:color w:val="FF0000"/>
          <w:sz w:val="24"/>
          <w:szCs w:val="24"/>
          <w:lang w:val="en-US"/>
        </w:rPr>
        <w:t xml:space="preserve"> </w:t>
      </w:r>
      <w:r w:rsidRPr="00FF189C">
        <w:rPr>
          <w:rFonts w:ascii="Times New Roman" w:hAnsi="Times New Roman" w:cs="Times New Roman"/>
          <w:sz w:val="24"/>
          <w:szCs w:val="24"/>
          <w:lang w:val="en-US"/>
        </w:rPr>
        <w:t xml:space="preserve">of </w:t>
      </w:r>
      <w:r w:rsidR="00FF189C" w:rsidRPr="00FF189C">
        <w:rPr>
          <w:rFonts w:ascii="Times New Roman" w:hAnsi="Times New Roman" w:cs="Times New Roman"/>
          <w:sz w:val="24"/>
          <w:szCs w:val="24"/>
          <w:lang w:val="en-US"/>
        </w:rPr>
        <w:t>2014</w:t>
      </w:r>
      <w:r w:rsidRPr="00FF189C">
        <w:rPr>
          <w:rFonts w:ascii="Times New Roman" w:hAnsi="Times New Roman" w:cs="Times New Roman"/>
          <w:sz w:val="24"/>
          <w:szCs w:val="24"/>
          <w:lang w:val="en-US"/>
        </w:rPr>
        <w:t xml:space="preserve"> to </w:t>
      </w:r>
      <w:r w:rsidR="00E5405A" w:rsidRPr="00FF189C">
        <w:rPr>
          <w:rFonts w:ascii="Times New Roman" w:hAnsi="Times New Roman" w:cs="Times New Roman"/>
          <w:sz w:val="24"/>
          <w:szCs w:val="24"/>
          <w:lang w:val="en-US"/>
        </w:rPr>
        <w:t>DECEMBER</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2014</w:t>
      </w:r>
    </w:p>
    <w:p w:rsidR="001157B4" w:rsidRPr="00FF189C" w:rsidRDefault="001157B4" w:rsidP="001157B4">
      <w:pPr>
        <w:pStyle w:val="PargrafodaLista"/>
        <w:ind w:left="1440"/>
        <w:jc w:val="both"/>
        <w:rPr>
          <w:rFonts w:ascii="Times New Roman" w:hAnsi="Times New Roman" w:cs="Times New Roman"/>
          <w:sz w:val="24"/>
          <w:szCs w:val="24"/>
          <w:lang w:val="en-US"/>
        </w:rPr>
      </w:pPr>
      <w:r w:rsidRPr="00FF189C">
        <w:rPr>
          <w:rFonts w:ascii="Times New Roman" w:hAnsi="Times New Roman" w:cs="Times New Roman"/>
          <w:sz w:val="24"/>
          <w:szCs w:val="24"/>
          <w:lang w:val="en-US"/>
        </w:rPr>
        <w:t xml:space="preserve">P2 - </w:t>
      </w:r>
      <w:r w:rsidR="00E5405A" w:rsidRPr="00FF189C">
        <w:rPr>
          <w:rFonts w:ascii="Times New Roman" w:hAnsi="Times New Roman" w:cs="Times New Roman"/>
          <w:sz w:val="24"/>
          <w:szCs w:val="24"/>
          <w:lang w:val="en-US"/>
        </w:rPr>
        <w:t>JANUARY</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2015</w:t>
      </w:r>
      <w:r w:rsidRPr="00FF189C">
        <w:rPr>
          <w:rFonts w:ascii="Times New Roman" w:hAnsi="Times New Roman" w:cs="Times New Roman"/>
          <w:sz w:val="24"/>
          <w:szCs w:val="24"/>
          <w:lang w:val="en-US"/>
        </w:rPr>
        <w:t xml:space="preserve"> to </w:t>
      </w:r>
      <w:r w:rsidR="00FF189C" w:rsidRPr="00FF189C">
        <w:rPr>
          <w:rFonts w:ascii="Times New Roman" w:hAnsi="Times New Roman" w:cs="Times New Roman"/>
          <w:sz w:val="24"/>
          <w:szCs w:val="24"/>
          <w:lang w:val="en-US"/>
        </w:rPr>
        <w:t>DECEMBER</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2015</w:t>
      </w:r>
    </w:p>
    <w:p w:rsidR="001157B4" w:rsidRPr="00FF189C" w:rsidRDefault="001157B4" w:rsidP="001157B4">
      <w:pPr>
        <w:pStyle w:val="PargrafodaLista"/>
        <w:ind w:left="1440"/>
        <w:jc w:val="both"/>
        <w:rPr>
          <w:rFonts w:ascii="Times New Roman" w:hAnsi="Times New Roman" w:cs="Times New Roman"/>
          <w:sz w:val="24"/>
          <w:szCs w:val="24"/>
          <w:lang w:val="en-US"/>
        </w:rPr>
      </w:pPr>
      <w:r w:rsidRPr="00FF189C">
        <w:rPr>
          <w:rFonts w:ascii="Times New Roman" w:hAnsi="Times New Roman" w:cs="Times New Roman"/>
          <w:sz w:val="24"/>
          <w:szCs w:val="24"/>
          <w:lang w:val="en-US"/>
        </w:rPr>
        <w:t xml:space="preserve">P3 - </w:t>
      </w:r>
      <w:r w:rsidR="00E5405A" w:rsidRPr="00FF189C">
        <w:rPr>
          <w:rFonts w:ascii="Times New Roman" w:hAnsi="Times New Roman" w:cs="Times New Roman"/>
          <w:sz w:val="24"/>
          <w:szCs w:val="24"/>
          <w:lang w:val="en-US"/>
        </w:rPr>
        <w:t>JANUARY</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2016</w:t>
      </w:r>
      <w:r w:rsidRPr="00FF189C">
        <w:rPr>
          <w:rFonts w:ascii="Times New Roman" w:hAnsi="Times New Roman" w:cs="Times New Roman"/>
          <w:sz w:val="24"/>
          <w:szCs w:val="24"/>
          <w:lang w:val="en-US"/>
        </w:rPr>
        <w:t xml:space="preserve"> to </w:t>
      </w:r>
      <w:r w:rsidR="00FF189C" w:rsidRPr="00FF189C">
        <w:rPr>
          <w:rFonts w:ascii="Times New Roman" w:hAnsi="Times New Roman" w:cs="Times New Roman"/>
          <w:sz w:val="24"/>
          <w:szCs w:val="24"/>
          <w:lang w:val="en-US"/>
        </w:rPr>
        <w:t>DECEMBER</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2016</w:t>
      </w:r>
    </w:p>
    <w:p w:rsidR="001157B4" w:rsidRPr="00FF189C" w:rsidRDefault="001157B4" w:rsidP="001157B4">
      <w:pPr>
        <w:pStyle w:val="PargrafodaLista"/>
        <w:ind w:left="1440"/>
        <w:jc w:val="both"/>
        <w:rPr>
          <w:rFonts w:ascii="Times New Roman" w:hAnsi="Times New Roman" w:cs="Times New Roman"/>
          <w:sz w:val="24"/>
          <w:szCs w:val="24"/>
          <w:lang w:val="en-US"/>
        </w:rPr>
      </w:pPr>
      <w:r w:rsidRPr="00FF189C">
        <w:rPr>
          <w:rFonts w:ascii="Times New Roman" w:hAnsi="Times New Roman" w:cs="Times New Roman"/>
          <w:sz w:val="24"/>
          <w:szCs w:val="24"/>
          <w:lang w:val="en-US"/>
        </w:rPr>
        <w:t xml:space="preserve">P4 - </w:t>
      </w:r>
      <w:r w:rsidR="00E5405A" w:rsidRPr="00FF189C">
        <w:rPr>
          <w:rFonts w:ascii="Times New Roman" w:hAnsi="Times New Roman" w:cs="Times New Roman"/>
          <w:sz w:val="24"/>
          <w:szCs w:val="24"/>
          <w:lang w:val="en-US"/>
        </w:rPr>
        <w:t>JANUARY</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2017</w:t>
      </w:r>
      <w:r w:rsidRPr="00FF189C">
        <w:rPr>
          <w:rFonts w:ascii="Times New Roman" w:hAnsi="Times New Roman" w:cs="Times New Roman"/>
          <w:sz w:val="24"/>
          <w:szCs w:val="24"/>
          <w:lang w:val="en-US"/>
        </w:rPr>
        <w:t xml:space="preserve"> to </w:t>
      </w:r>
      <w:r w:rsidR="00FF189C" w:rsidRPr="00FF189C">
        <w:rPr>
          <w:rFonts w:ascii="Times New Roman" w:hAnsi="Times New Roman" w:cs="Times New Roman"/>
          <w:sz w:val="24"/>
          <w:szCs w:val="24"/>
          <w:lang w:val="en-US"/>
        </w:rPr>
        <w:t>DECEMBER</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2017</w:t>
      </w:r>
    </w:p>
    <w:p w:rsidR="001157B4" w:rsidRPr="00FF189C" w:rsidRDefault="001157B4" w:rsidP="001157B4">
      <w:pPr>
        <w:pStyle w:val="PargrafodaLista"/>
        <w:ind w:left="1440"/>
        <w:jc w:val="both"/>
        <w:rPr>
          <w:rFonts w:ascii="Times New Roman" w:hAnsi="Times New Roman" w:cs="Times New Roman"/>
          <w:sz w:val="24"/>
          <w:szCs w:val="24"/>
          <w:lang w:val="en-US"/>
        </w:rPr>
      </w:pPr>
      <w:r w:rsidRPr="00FF189C">
        <w:rPr>
          <w:rFonts w:ascii="Times New Roman" w:hAnsi="Times New Roman" w:cs="Times New Roman"/>
          <w:sz w:val="24"/>
          <w:szCs w:val="24"/>
          <w:lang w:val="en-US"/>
        </w:rPr>
        <w:t xml:space="preserve">P4 - </w:t>
      </w:r>
      <w:r w:rsidR="00E5405A" w:rsidRPr="00FF189C">
        <w:rPr>
          <w:rFonts w:ascii="Times New Roman" w:hAnsi="Times New Roman" w:cs="Times New Roman"/>
          <w:sz w:val="24"/>
          <w:szCs w:val="24"/>
          <w:lang w:val="en-US"/>
        </w:rPr>
        <w:t>JANUARY</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2018</w:t>
      </w:r>
      <w:r w:rsidRPr="00FF189C">
        <w:rPr>
          <w:rFonts w:ascii="Times New Roman" w:hAnsi="Times New Roman" w:cs="Times New Roman"/>
          <w:sz w:val="24"/>
          <w:szCs w:val="24"/>
          <w:lang w:val="en-US"/>
        </w:rPr>
        <w:t xml:space="preserve"> to </w:t>
      </w:r>
      <w:r w:rsidR="00FF189C" w:rsidRPr="00FF189C">
        <w:rPr>
          <w:rFonts w:ascii="Times New Roman" w:hAnsi="Times New Roman" w:cs="Times New Roman"/>
          <w:sz w:val="24"/>
          <w:szCs w:val="24"/>
          <w:lang w:val="en-US"/>
        </w:rPr>
        <w:t>DECEMBER</w:t>
      </w:r>
      <w:r w:rsidRPr="00FF189C">
        <w:rPr>
          <w:rFonts w:ascii="Times New Roman" w:hAnsi="Times New Roman" w:cs="Times New Roman"/>
          <w:sz w:val="24"/>
          <w:szCs w:val="24"/>
          <w:lang w:val="en-US"/>
        </w:rPr>
        <w:t xml:space="preserve"> of </w:t>
      </w:r>
      <w:r w:rsidR="00FF189C" w:rsidRPr="00FF189C">
        <w:rPr>
          <w:rFonts w:ascii="Times New Roman" w:hAnsi="Times New Roman" w:cs="Times New Roman"/>
          <w:sz w:val="24"/>
          <w:szCs w:val="24"/>
          <w:lang w:val="en-US"/>
        </w:rPr>
        <w:t>2018</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B63E2"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p w:rsidR="00FF189C" w:rsidRDefault="00FF189C" w:rsidP="00FF189C">
      <w:pPr>
        <w:pStyle w:val="Corpodetexto"/>
        <w:ind w:left="708" w:right="-109" w:firstLine="708"/>
        <w:rPr>
          <w:rFonts w:ascii="Times New Roman" w:hAnsi="Times New Roman"/>
          <w:sz w:val="24"/>
          <w:szCs w:val="24"/>
        </w:rPr>
      </w:pPr>
      <w:r>
        <w:rPr>
          <w:rFonts w:ascii="Times New Roman" w:hAnsi="Times New Roman"/>
          <w:sz w:val="24"/>
          <w:szCs w:val="24"/>
        </w:rPr>
        <w:t xml:space="preserve">5.6.1. For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type</w:t>
      </w:r>
      <w:proofErr w:type="spellEnd"/>
      <w:r>
        <w:rPr>
          <w:rFonts w:ascii="Times New Roman" w:hAnsi="Times New Roman"/>
          <w:sz w:val="24"/>
          <w:szCs w:val="24"/>
        </w:rPr>
        <w:t xml:space="preserve"> </w:t>
      </w:r>
      <w:proofErr w:type="spellStart"/>
      <w:r>
        <w:rPr>
          <w:rFonts w:ascii="Times New Roman" w:hAnsi="Times New Roman"/>
          <w:sz w:val="24"/>
          <w:szCs w:val="24"/>
        </w:rPr>
        <w:t>of</w:t>
      </w:r>
      <w:proofErr w:type="spellEnd"/>
      <w:r>
        <w:rPr>
          <w:rFonts w:ascii="Times New Roman" w:hAnsi="Times New Roman"/>
          <w:sz w:val="24"/>
          <w:szCs w:val="24"/>
        </w:rPr>
        <w:t xml:space="preserve"> </w:t>
      </w:r>
      <w:proofErr w:type="spellStart"/>
      <w:r>
        <w:rPr>
          <w:rFonts w:ascii="Times New Roman" w:hAnsi="Times New Roman"/>
          <w:sz w:val="24"/>
          <w:szCs w:val="24"/>
        </w:rPr>
        <w:t>external</w:t>
      </w:r>
      <w:proofErr w:type="spellEnd"/>
      <w:r>
        <w:rPr>
          <w:rFonts w:ascii="Times New Roman" w:hAnsi="Times New Roman"/>
          <w:sz w:val="24"/>
          <w:szCs w:val="24"/>
        </w:rPr>
        <w:t xml:space="preserve"> material:</w:t>
      </w:r>
    </w:p>
    <w:tbl>
      <w:tblPr>
        <w:tblStyle w:val="Tabelacomgrade1"/>
        <w:tblW w:w="0" w:type="auto"/>
        <w:tblInd w:w="1478" w:type="dxa"/>
        <w:tblLook w:val="04A0" w:firstRow="1" w:lastRow="0" w:firstColumn="1" w:lastColumn="0" w:noHBand="0" w:noVBand="1"/>
      </w:tblPr>
      <w:tblGrid>
        <w:gridCol w:w="1089"/>
        <w:gridCol w:w="3261"/>
      </w:tblGrid>
      <w:tr w:rsidR="00FF189C" w:rsidRPr="00FF189C" w:rsidTr="00FF189C">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FF189C">
            <w:pPr>
              <w:jc w:val="both"/>
              <w:rPr>
                <w:b/>
                <w:snapToGrid w:val="0"/>
                <w:sz w:val="24"/>
                <w:szCs w:val="24"/>
              </w:rPr>
            </w:pPr>
            <w:proofErr w:type="spellStart"/>
            <w:r>
              <w:rPr>
                <w:b/>
                <w:snapToGrid w:val="0"/>
                <w:sz w:val="24"/>
                <w:szCs w:val="24"/>
              </w:rPr>
              <w:t>Code</w:t>
            </w:r>
            <w:proofErr w:type="spellEnd"/>
          </w:p>
        </w:tc>
        <w:tc>
          <w:tcPr>
            <w:tcW w:w="3261" w:type="dxa"/>
            <w:tcBorders>
              <w:top w:val="single" w:sz="4" w:space="0" w:color="auto"/>
              <w:left w:val="single" w:sz="4" w:space="0" w:color="auto"/>
              <w:bottom w:val="single" w:sz="4" w:space="0" w:color="auto"/>
              <w:right w:val="single" w:sz="4" w:space="0" w:color="auto"/>
            </w:tcBorders>
            <w:hideMark/>
          </w:tcPr>
          <w:p w:rsidR="00FF189C" w:rsidRPr="00FF189C" w:rsidRDefault="00FF189C" w:rsidP="00FF189C">
            <w:pPr>
              <w:jc w:val="both"/>
              <w:rPr>
                <w:b/>
                <w:snapToGrid w:val="0"/>
                <w:sz w:val="24"/>
                <w:szCs w:val="24"/>
              </w:rPr>
            </w:pPr>
            <w:proofErr w:type="spellStart"/>
            <w:r>
              <w:rPr>
                <w:b/>
                <w:snapToGrid w:val="0"/>
                <w:sz w:val="24"/>
                <w:szCs w:val="24"/>
              </w:rPr>
              <w:t>S</w:t>
            </w:r>
            <w:r w:rsidRPr="00FF189C">
              <w:rPr>
                <w:b/>
                <w:snapToGrid w:val="0"/>
                <w:sz w:val="24"/>
                <w:szCs w:val="24"/>
              </w:rPr>
              <w:t>pecifica</w:t>
            </w:r>
            <w:r>
              <w:rPr>
                <w:b/>
                <w:snapToGrid w:val="0"/>
                <w:sz w:val="24"/>
                <w:szCs w:val="24"/>
              </w:rPr>
              <w:t>tion</w:t>
            </w:r>
            <w:proofErr w:type="spellEnd"/>
          </w:p>
        </w:tc>
      </w:tr>
      <w:tr w:rsidR="00FF189C" w:rsidRPr="00FF189C" w:rsidTr="00FF189C">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FF189C">
            <w:pPr>
              <w:jc w:val="both"/>
              <w:rPr>
                <w:snapToGrid w:val="0"/>
                <w:sz w:val="24"/>
                <w:szCs w:val="24"/>
              </w:rPr>
            </w:pPr>
            <w:r w:rsidRPr="00FF189C">
              <w:rPr>
                <w:snapToGrid w:val="0"/>
                <w:sz w:val="24"/>
                <w:szCs w:val="24"/>
              </w:rPr>
              <w:t>A1</w:t>
            </w:r>
          </w:p>
        </w:tc>
        <w:tc>
          <w:tcPr>
            <w:tcW w:w="3261" w:type="dxa"/>
            <w:tcBorders>
              <w:top w:val="single" w:sz="4" w:space="0" w:color="auto"/>
              <w:left w:val="single" w:sz="4" w:space="0" w:color="auto"/>
              <w:bottom w:val="single" w:sz="4" w:space="0" w:color="auto"/>
              <w:right w:val="single" w:sz="4" w:space="0" w:color="auto"/>
            </w:tcBorders>
          </w:tcPr>
          <w:p w:rsidR="00FF189C" w:rsidRPr="00FF189C" w:rsidRDefault="00FF189C" w:rsidP="00FF189C">
            <w:pPr>
              <w:jc w:val="both"/>
              <w:rPr>
                <w:snapToGrid w:val="0"/>
                <w:sz w:val="24"/>
                <w:szCs w:val="24"/>
              </w:rPr>
            </w:pPr>
            <w:r>
              <w:rPr>
                <w:snapToGrid w:val="0"/>
                <w:sz w:val="24"/>
                <w:szCs w:val="24"/>
              </w:rPr>
              <w:t>Wood</w:t>
            </w:r>
          </w:p>
        </w:tc>
      </w:tr>
      <w:tr w:rsidR="00FF189C" w:rsidRPr="00FF189C" w:rsidTr="00FF189C">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FF189C">
            <w:pPr>
              <w:jc w:val="both"/>
              <w:rPr>
                <w:snapToGrid w:val="0"/>
                <w:sz w:val="24"/>
                <w:szCs w:val="24"/>
              </w:rPr>
            </w:pPr>
            <w:r w:rsidRPr="00FF189C">
              <w:rPr>
                <w:snapToGrid w:val="0"/>
                <w:sz w:val="24"/>
                <w:szCs w:val="24"/>
              </w:rPr>
              <w:t>A2</w:t>
            </w:r>
          </w:p>
        </w:tc>
        <w:tc>
          <w:tcPr>
            <w:tcW w:w="3261" w:type="dxa"/>
            <w:tcBorders>
              <w:top w:val="single" w:sz="4" w:space="0" w:color="auto"/>
              <w:left w:val="single" w:sz="4" w:space="0" w:color="auto"/>
              <w:bottom w:val="single" w:sz="4" w:space="0" w:color="auto"/>
              <w:right w:val="single" w:sz="4" w:space="0" w:color="auto"/>
            </w:tcBorders>
          </w:tcPr>
          <w:p w:rsidR="00FF189C" w:rsidRPr="00FF189C" w:rsidRDefault="00FF189C" w:rsidP="00FF189C">
            <w:pPr>
              <w:jc w:val="both"/>
              <w:rPr>
                <w:snapToGrid w:val="0"/>
                <w:sz w:val="24"/>
                <w:szCs w:val="24"/>
              </w:rPr>
            </w:pPr>
            <w:proofErr w:type="spellStart"/>
            <w:r>
              <w:rPr>
                <w:snapToGrid w:val="0"/>
                <w:sz w:val="24"/>
                <w:szCs w:val="24"/>
              </w:rPr>
              <w:t>Resin</w:t>
            </w:r>
            <w:proofErr w:type="spellEnd"/>
          </w:p>
        </w:tc>
      </w:tr>
      <w:tr w:rsidR="00FF189C" w:rsidRPr="00FF189C" w:rsidTr="00FF189C">
        <w:tc>
          <w:tcPr>
            <w:tcW w:w="1089" w:type="dxa"/>
            <w:tcBorders>
              <w:top w:val="single" w:sz="4" w:space="0" w:color="auto"/>
              <w:left w:val="single" w:sz="4" w:space="0" w:color="auto"/>
              <w:bottom w:val="single" w:sz="4" w:space="0" w:color="auto"/>
              <w:right w:val="single" w:sz="4" w:space="0" w:color="auto"/>
            </w:tcBorders>
          </w:tcPr>
          <w:p w:rsidR="00FF189C" w:rsidRPr="00FF189C" w:rsidRDefault="00FF189C" w:rsidP="00FF189C">
            <w:pPr>
              <w:jc w:val="both"/>
              <w:rPr>
                <w:snapToGrid w:val="0"/>
                <w:sz w:val="24"/>
                <w:szCs w:val="24"/>
              </w:rPr>
            </w:pPr>
            <w:r w:rsidRPr="00FF189C">
              <w:rPr>
                <w:snapToGrid w:val="0"/>
                <w:sz w:val="24"/>
                <w:szCs w:val="24"/>
              </w:rPr>
              <w:t xml:space="preserve">A3 a </w:t>
            </w:r>
            <w:proofErr w:type="spellStart"/>
            <w:r w:rsidRPr="00FF189C">
              <w:rPr>
                <w:snapToGrid w:val="0"/>
                <w:sz w:val="24"/>
                <w:szCs w:val="24"/>
              </w:rPr>
              <w:t>An</w:t>
            </w:r>
            <w:proofErr w:type="spellEnd"/>
          </w:p>
        </w:tc>
        <w:tc>
          <w:tcPr>
            <w:tcW w:w="3261" w:type="dxa"/>
            <w:tcBorders>
              <w:top w:val="single" w:sz="4" w:space="0" w:color="auto"/>
              <w:left w:val="single" w:sz="4" w:space="0" w:color="auto"/>
              <w:bottom w:val="single" w:sz="4" w:space="0" w:color="auto"/>
              <w:right w:val="single" w:sz="4" w:space="0" w:color="auto"/>
            </w:tcBorders>
          </w:tcPr>
          <w:p w:rsidR="00FF189C" w:rsidRPr="00FF189C" w:rsidRDefault="00FF189C" w:rsidP="00FF189C">
            <w:pPr>
              <w:jc w:val="both"/>
              <w:rPr>
                <w:snapToGrid w:val="0"/>
                <w:sz w:val="24"/>
                <w:szCs w:val="24"/>
              </w:rPr>
            </w:pPr>
            <w:proofErr w:type="spellStart"/>
            <w:r>
              <w:rPr>
                <w:snapToGrid w:val="0"/>
                <w:sz w:val="24"/>
                <w:szCs w:val="24"/>
              </w:rPr>
              <w:t>Other</w:t>
            </w:r>
            <w:proofErr w:type="spellEnd"/>
            <w:r w:rsidRPr="00FF189C">
              <w:rPr>
                <w:snapToGrid w:val="0"/>
                <w:sz w:val="24"/>
                <w:szCs w:val="24"/>
              </w:rPr>
              <w:t xml:space="preserve"> (</w:t>
            </w:r>
            <w:proofErr w:type="spellStart"/>
            <w:r>
              <w:rPr>
                <w:snapToGrid w:val="0"/>
                <w:sz w:val="24"/>
                <w:szCs w:val="24"/>
              </w:rPr>
              <w:t>specify</w:t>
            </w:r>
            <w:proofErr w:type="spellEnd"/>
            <w:r w:rsidRPr="00FF189C">
              <w:rPr>
                <w:snapToGrid w:val="0"/>
                <w:sz w:val="24"/>
                <w:szCs w:val="24"/>
              </w:rPr>
              <w:t>)</w:t>
            </w:r>
          </w:p>
        </w:tc>
      </w:tr>
    </w:tbl>
    <w:p w:rsidR="00FF189C" w:rsidRDefault="00FF189C" w:rsidP="00FF189C">
      <w:pPr>
        <w:pStyle w:val="Corpodetexto"/>
        <w:ind w:left="708" w:right="-109" w:firstLine="708"/>
        <w:rPr>
          <w:rFonts w:ascii="Times New Roman" w:hAnsi="Times New Roman"/>
          <w:sz w:val="24"/>
          <w:szCs w:val="24"/>
        </w:rPr>
      </w:pPr>
    </w:p>
    <w:p w:rsidR="00FF189C" w:rsidRPr="00FF189C" w:rsidRDefault="00FF189C" w:rsidP="00FF189C">
      <w:pPr>
        <w:pStyle w:val="Corpodetexto"/>
        <w:ind w:left="708" w:right="-109" w:firstLine="708"/>
        <w:rPr>
          <w:rFonts w:ascii="Times New Roman" w:hAnsi="Times New Roman"/>
          <w:sz w:val="24"/>
          <w:szCs w:val="24"/>
          <w:lang w:val="fr-FR"/>
        </w:rPr>
      </w:pPr>
      <w:r w:rsidRPr="00FF189C">
        <w:rPr>
          <w:rFonts w:ascii="Times New Roman" w:hAnsi="Times New Roman"/>
          <w:sz w:val="24"/>
          <w:szCs w:val="24"/>
          <w:lang w:val="fr-FR"/>
        </w:rPr>
        <w:t xml:space="preserve">5.6.2. For the type of </w:t>
      </w:r>
      <w:proofErr w:type="spellStart"/>
      <w:proofErr w:type="gramStart"/>
      <w:r w:rsidRPr="00FF189C">
        <w:rPr>
          <w:rFonts w:ascii="Times New Roman" w:hAnsi="Times New Roman"/>
          <w:sz w:val="24"/>
          <w:szCs w:val="24"/>
          <w:lang w:val="fr-FR"/>
        </w:rPr>
        <w:t>core</w:t>
      </w:r>
      <w:proofErr w:type="spellEnd"/>
      <w:r w:rsidRPr="00FF189C">
        <w:rPr>
          <w:rFonts w:ascii="Times New Roman" w:hAnsi="Times New Roman"/>
          <w:sz w:val="24"/>
          <w:szCs w:val="24"/>
          <w:lang w:val="fr-FR"/>
        </w:rPr>
        <w:t>:</w:t>
      </w:r>
      <w:proofErr w:type="gramEnd"/>
    </w:p>
    <w:tbl>
      <w:tblPr>
        <w:tblStyle w:val="Tabelacomgrade1"/>
        <w:tblW w:w="0" w:type="auto"/>
        <w:tblInd w:w="1478" w:type="dxa"/>
        <w:tblLook w:val="04A0" w:firstRow="1" w:lastRow="0" w:firstColumn="1" w:lastColumn="0" w:noHBand="0" w:noVBand="1"/>
      </w:tblPr>
      <w:tblGrid>
        <w:gridCol w:w="1089"/>
        <w:gridCol w:w="3261"/>
      </w:tblGrid>
      <w:tr w:rsidR="00FF189C" w:rsidRPr="00FF189C" w:rsidTr="00026472">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026472">
            <w:pPr>
              <w:jc w:val="both"/>
              <w:rPr>
                <w:b/>
                <w:snapToGrid w:val="0"/>
                <w:sz w:val="24"/>
                <w:szCs w:val="24"/>
              </w:rPr>
            </w:pPr>
            <w:proofErr w:type="spellStart"/>
            <w:r>
              <w:rPr>
                <w:b/>
                <w:snapToGrid w:val="0"/>
                <w:sz w:val="24"/>
                <w:szCs w:val="24"/>
              </w:rPr>
              <w:t>Code</w:t>
            </w:r>
            <w:proofErr w:type="spellEnd"/>
          </w:p>
        </w:tc>
        <w:tc>
          <w:tcPr>
            <w:tcW w:w="3261" w:type="dxa"/>
            <w:tcBorders>
              <w:top w:val="single" w:sz="4" w:space="0" w:color="auto"/>
              <w:left w:val="single" w:sz="4" w:space="0" w:color="auto"/>
              <w:bottom w:val="single" w:sz="4" w:space="0" w:color="auto"/>
              <w:right w:val="single" w:sz="4" w:space="0" w:color="auto"/>
            </w:tcBorders>
            <w:hideMark/>
          </w:tcPr>
          <w:p w:rsidR="00FF189C" w:rsidRPr="00FF189C" w:rsidRDefault="00FF189C" w:rsidP="00026472">
            <w:pPr>
              <w:jc w:val="both"/>
              <w:rPr>
                <w:b/>
                <w:snapToGrid w:val="0"/>
                <w:sz w:val="24"/>
                <w:szCs w:val="24"/>
              </w:rPr>
            </w:pPr>
            <w:proofErr w:type="spellStart"/>
            <w:r>
              <w:rPr>
                <w:b/>
                <w:snapToGrid w:val="0"/>
                <w:sz w:val="24"/>
                <w:szCs w:val="24"/>
              </w:rPr>
              <w:t>S</w:t>
            </w:r>
            <w:r w:rsidRPr="00FF189C">
              <w:rPr>
                <w:b/>
                <w:snapToGrid w:val="0"/>
                <w:sz w:val="24"/>
                <w:szCs w:val="24"/>
              </w:rPr>
              <w:t>pecifica</w:t>
            </w:r>
            <w:r>
              <w:rPr>
                <w:b/>
                <w:snapToGrid w:val="0"/>
                <w:sz w:val="24"/>
                <w:szCs w:val="24"/>
              </w:rPr>
              <w:t>tion</w:t>
            </w:r>
            <w:proofErr w:type="spellEnd"/>
          </w:p>
        </w:tc>
      </w:tr>
      <w:tr w:rsidR="00FF189C" w:rsidRPr="00FF189C" w:rsidTr="00026472">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026472">
            <w:pPr>
              <w:jc w:val="both"/>
              <w:rPr>
                <w:snapToGrid w:val="0"/>
                <w:sz w:val="24"/>
                <w:szCs w:val="24"/>
              </w:rPr>
            </w:pPr>
            <w:r>
              <w:rPr>
                <w:snapToGrid w:val="0"/>
                <w:sz w:val="24"/>
                <w:szCs w:val="24"/>
              </w:rPr>
              <w:t>B</w:t>
            </w:r>
            <w:r w:rsidRPr="00FF189C">
              <w:rPr>
                <w:snapToGrid w:val="0"/>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FF189C" w:rsidRPr="00FF189C" w:rsidRDefault="00FF189C" w:rsidP="00026472">
            <w:pPr>
              <w:jc w:val="both"/>
              <w:rPr>
                <w:snapToGrid w:val="0"/>
                <w:sz w:val="24"/>
                <w:szCs w:val="24"/>
              </w:rPr>
            </w:pPr>
            <w:r>
              <w:rPr>
                <w:snapToGrid w:val="0"/>
                <w:sz w:val="24"/>
                <w:szCs w:val="24"/>
              </w:rPr>
              <w:t>Color</w:t>
            </w:r>
          </w:p>
        </w:tc>
      </w:tr>
      <w:tr w:rsidR="00FF189C" w:rsidRPr="00FF189C" w:rsidTr="00026472">
        <w:tc>
          <w:tcPr>
            <w:tcW w:w="1089" w:type="dxa"/>
            <w:tcBorders>
              <w:top w:val="single" w:sz="4" w:space="0" w:color="auto"/>
              <w:left w:val="single" w:sz="4" w:space="0" w:color="auto"/>
              <w:bottom w:val="single" w:sz="4" w:space="0" w:color="auto"/>
              <w:right w:val="single" w:sz="4" w:space="0" w:color="auto"/>
            </w:tcBorders>
            <w:hideMark/>
          </w:tcPr>
          <w:p w:rsidR="00FF189C" w:rsidRPr="00FF189C" w:rsidRDefault="00FF189C" w:rsidP="00026472">
            <w:pPr>
              <w:jc w:val="both"/>
              <w:rPr>
                <w:snapToGrid w:val="0"/>
                <w:sz w:val="24"/>
                <w:szCs w:val="24"/>
              </w:rPr>
            </w:pPr>
            <w:r>
              <w:rPr>
                <w:snapToGrid w:val="0"/>
                <w:sz w:val="24"/>
                <w:szCs w:val="24"/>
              </w:rPr>
              <w:t>B</w:t>
            </w:r>
            <w:r w:rsidRPr="00FF189C">
              <w:rPr>
                <w:snapToGrid w:val="0"/>
                <w:sz w:val="24"/>
                <w:szCs w:val="24"/>
              </w:rPr>
              <w:t>2</w:t>
            </w:r>
          </w:p>
        </w:tc>
        <w:tc>
          <w:tcPr>
            <w:tcW w:w="3261" w:type="dxa"/>
            <w:tcBorders>
              <w:top w:val="single" w:sz="4" w:space="0" w:color="auto"/>
              <w:left w:val="single" w:sz="4" w:space="0" w:color="auto"/>
              <w:bottom w:val="single" w:sz="4" w:space="0" w:color="auto"/>
              <w:right w:val="single" w:sz="4" w:space="0" w:color="auto"/>
            </w:tcBorders>
          </w:tcPr>
          <w:p w:rsidR="00FF189C" w:rsidRPr="00FF189C" w:rsidRDefault="00FF189C" w:rsidP="00026472">
            <w:pPr>
              <w:jc w:val="both"/>
              <w:rPr>
                <w:snapToGrid w:val="0"/>
                <w:sz w:val="24"/>
                <w:szCs w:val="24"/>
              </w:rPr>
            </w:pPr>
            <w:proofErr w:type="spellStart"/>
            <w:r>
              <w:rPr>
                <w:snapToGrid w:val="0"/>
                <w:sz w:val="24"/>
                <w:szCs w:val="24"/>
              </w:rPr>
              <w:t>Graphite</w:t>
            </w:r>
            <w:proofErr w:type="spellEnd"/>
          </w:p>
        </w:tc>
      </w:tr>
    </w:tbl>
    <w:p w:rsidR="00FF189C" w:rsidRPr="00FF189C" w:rsidRDefault="00FF189C" w:rsidP="00FF189C">
      <w:pPr>
        <w:pStyle w:val="Corpodetexto"/>
        <w:ind w:left="708" w:right="-109" w:firstLine="708"/>
        <w:rPr>
          <w:rFonts w:ascii="Times New Roman" w:hAnsi="Times New Roman"/>
          <w:sz w:val="24"/>
          <w:szCs w:val="24"/>
          <w:lang w:val="fr-FR"/>
        </w:rPr>
      </w:pPr>
    </w:p>
    <w:p w:rsidR="00FF189C" w:rsidRPr="00FF189C" w:rsidRDefault="00FF189C" w:rsidP="00A63308">
      <w:pPr>
        <w:jc w:val="both"/>
        <w:rPr>
          <w:rFonts w:ascii="Times New Roman" w:hAnsi="Times New Roman" w:cs="Times New Roman"/>
          <w:sz w:val="24"/>
          <w:szCs w:val="24"/>
          <w:lang w:val="fr-FR"/>
        </w:rPr>
      </w:pPr>
    </w:p>
    <w:p w:rsidR="00FF189C" w:rsidRDefault="00FF189C" w:rsidP="00A63308">
      <w:pPr>
        <w:jc w:val="both"/>
        <w:rPr>
          <w:rFonts w:ascii="Times New Roman" w:hAnsi="Times New Roman" w:cs="Times New Roman"/>
          <w:sz w:val="24"/>
          <w:szCs w:val="24"/>
          <w:lang w:val="en-US"/>
        </w:rPr>
      </w:pPr>
    </w:p>
    <w:p w:rsidR="00203674" w:rsidRDefault="00A63308" w:rsidP="00203674">
      <w:pPr>
        <w:jc w:val="both"/>
        <w:rPr>
          <w:rFonts w:ascii="Times New Roman" w:hAnsi="Times New Roman" w:cs="Times New Roman"/>
          <w:sz w:val="20"/>
          <w:szCs w:val="20"/>
          <w:lang w:val="en-US"/>
        </w:rPr>
      </w:pPr>
      <w:r w:rsidRPr="005442AE">
        <w:rPr>
          <w:rFonts w:ascii="Times New Roman" w:hAnsi="Times New Roman" w:cs="Times New Roman"/>
          <w:sz w:val="24"/>
          <w:szCs w:val="24"/>
          <w:lang w:val="en-US"/>
        </w:rPr>
        <w:t xml:space="preserve">ª </w:t>
      </w:r>
      <w:proofErr w:type="gramStart"/>
      <w:r w:rsidRPr="005442AE">
        <w:rPr>
          <w:rFonts w:ascii="Times New Roman" w:hAnsi="Times New Roman" w:cs="Times New Roman"/>
          <w:sz w:val="20"/>
          <w:szCs w:val="20"/>
          <w:lang w:val="en-US"/>
        </w:rPr>
        <w:t>The</w:t>
      </w:r>
      <w:proofErr w:type="gramEnd"/>
      <w:r w:rsidRPr="005442AE">
        <w:rPr>
          <w:rFonts w:ascii="Times New Roman" w:hAnsi="Times New Roman" w:cs="Times New Roman"/>
          <w:sz w:val="20"/>
          <w:szCs w:val="20"/>
          <w:lang w:val="en-US"/>
        </w:rPr>
        <w:t xml:space="preserv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r w:rsidR="00FF189C">
        <w:rPr>
          <w:rFonts w:ascii="Times New Roman" w:hAnsi="Times New Roman" w:cs="Times New Roman"/>
          <w:sz w:val="20"/>
          <w:szCs w:val="20"/>
          <w:lang w:val="en-US"/>
        </w:rPr>
        <w:t xml:space="preserve"> If the company deems that any other characteristic should be reflected on the CODIP, </w:t>
      </w:r>
      <w:r w:rsidR="00203674">
        <w:rPr>
          <w:rFonts w:ascii="Times New Roman" w:hAnsi="Times New Roman" w:cs="Times New Roman"/>
          <w:sz w:val="20"/>
          <w:szCs w:val="20"/>
          <w:lang w:val="en-US"/>
        </w:rPr>
        <w:t>it should</w:t>
      </w:r>
      <w:r w:rsidR="00026472">
        <w:rPr>
          <w:rFonts w:ascii="Times New Roman" w:hAnsi="Times New Roman" w:cs="Times New Roman"/>
          <w:sz w:val="20"/>
          <w:szCs w:val="20"/>
          <w:lang w:val="en-US"/>
        </w:rPr>
        <w:t xml:space="preserve"> propose</w:t>
      </w:r>
      <w:r w:rsidR="00CF75EB">
        <w:rPr>
          <w:rFonts w:ascii="Times New Roman" w:hAnsi="Times New Roman" w:cs="Times New Roman"/>
          <w:sz w:val="20"/>
          <w:szCs w:val="20"/>
          <w:lang w:val="en-US"/>
        </w:rPr>
        <w:t xml:space="preserve"> an additional characteristic.</w:t>
      </w:r>
      <w:r w:rsidR="00026472">
        <w:rPr>
          <w:rFonts w:ascii="Times New Roman" w:hAnsi="Times New Roman" w:cs="Times New Roman"/>
          <w:sz w:val="20"/>
          <w:szCs w:val="20"/>
          <w:lang w:val="en-US"/>
        </w:rPr>
        <w:t xml:space="preserve"> The proposal must be submitted by no later than the deadline to send the filled questionnaire</w:t>
      </w:r>
      <w:r w:rsidR="00203674">
        <w:rPr>
          <w:rFonts w:ascii="Times New Roman" w:hAnsi="Times New Roman" w:cs="Times New Roman"/>
          <w:sz w:val="20"/>
          <w:szCs w:val="20"/>
          <w:lang w:val="en-US"/>
        </w:rPr>
        <w:t>. P</w:t>
      </w:r>
      <w:r w:rsidR="00026472">
        <w:rPr>
          <w:rFonts w:ascii="Times New Roman" w:hAnsi="Times New Roman" w:cs="Times New Roman"/>
          <w:sz w:val="20"/>
          <w:szCs w:val="20"/>
          <w:lang w:val="en-US"/>
        </w:rPr>
        <w:t>resenting the power of attorney is not required for this purpose. However, in compliance with art. 2 of SECEX Ordi</w:t>
      </w:r>
      <w:r w:rsidR="00203674">
        <w:rPr>
          <w:rFonts w:ascii="Times New Roman" w:hAnsi="Times New Roman" w:cs="Times New Roman"/>
          <w:sz w:val="20"/>
          <w:szCs w:val="20"/>
          <w:lang w:val="en-US"/>
        </w:rPr>
        <w:t xml:space="preserve">nance nº </w:t>
      </w:r>
      <w:bookmarkStart w:id="1" w:name="_GoBack"/>
      <w:bookmarkEnd w:id="1"/>
      <w:r w:rsidR="00203674">
        <w:rPr>
          <w:rFonts w:ascii="Times New Roman" w:hAnsi="Times New Roman" w:cs="Times New Roman"/>
          <w:sz w:val="20"/>
          <w:szCs w:val="20"/>
          <w:lang w:val="en-US"/>
        </w:rPr>
        <w:t>30 of 2018, the power of attorney mu</w:t>
      </w:r>
      <w:r w:rsidR="00E919CE">
        <w:rPr>
          <w:rFonts w:ascii="Times New Roman" w:hAnsi="Times New Roman" w:cs="Times New Roman"/>
          <w:sz w:val="20"/>
          <w:szCs w:val="20"/>
          <w:lang w:val="en-US"/>
        </w:rPr>
        <w:t>st be presented by</w:t>
      </w:r>
      <w:r w:rsidR="00203674">
        <w:rPr>
          <w:rFonts w:ascii="Times New Roman" w:hAnsi="Times New Roman" w:cs="Times New Roman"/>
          <w:sz w:val="20"/>
          <w:szCs w:val="20"/>
          <w:lang w:val="en-US"/>
        </w:rPr>
        <w:t xml:space="preserve"> the due date. By f</w:t>
      </w:r>
      <w:r w:rsidR="00ED44E0">
        <w:rPr>
          <w:rFonts w:ascii="Times New Roman" w:hAnsi="Times New Roman" w:cs="Times New Roman"/>
          <w:sz w:val="20"/>
          <w:szCs w:val="20"/>
          <w:lang w:val="en-US"/>
        </w:rPr>
        <w:t>ailing to meet this requirement</w:t>
      </w:r>
      <w:r w:rsidR="00203674">
        <w:rPr>
          <w:rFonts w:ascii="Times New Roman" w:hAnsi="Times New Roman" w:cs="Times New Roman"/>
          <w:sz w:val="20"/>
          <w:szCs w:val="20"/>
          <w:lang w:val="en-US"/>
        </w:rPr>
        <w:t>, the actions taken by the company will be deemed non-existent.</w:t>
      </w:r>
    </w:p>
    <w:p w:rsidR="00203674" w:rsidRDefault="00CF75EB" w:rsidP="0020367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
    <w:p w:rsidR="00A63308" w:rsidRPr="005442AE" w:rsidRDefault="00A63308" w:rsidP="00203674">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183AD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39701"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026472"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026472"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4E94E6"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8657B"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BA37A"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EC081"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026472"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9F202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026472"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026472"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026472"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026472"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026472"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026472"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026472"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9F2020"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026472"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9F2020"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026472"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026472"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026472"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9F202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B0F38A"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1F619"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A89BA"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05C56"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026472"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00CE05"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w:t>
      </w:r>
      <w:r w:rsidR="00CF75EB">
        <w:rPr>
          <w:rFonts w:ascii="Times New Roman" w:hAnsi="Times New Roman" w:cs="Times New Roman"/>
          <w:sz w:val="24"/>
          <w:szCs w:val="24"/>
          <w:lang w:val="en-US"/>
        </w:rPr>
        <w:t xml:space="preserve"> that the information presented</w:t>
      </w:r>
      <w:r w:rsidRPr="005442AE">
        <w:rPr>
          <w:rFonts w:ascii="Times New Roman" w:hAnsi="Times New Roman" w:cs="Times New Roman"/>
          <w:sz w:val="24"/>
          <w:szCs w:val="24"/>
          <w:lang w:val="en-US"/>
        </w:rPr>
        <w:t xml:space="preserve">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w:t>
      </w:r>
      <w:proofErr w:type="gramStart"/>
      <w:r w:rsidRPr="005442AE">
        <w:rPr>
          <w:rFonts w:ascii="Times New Roman" w:hAnsi="Times New Roman" w:cs="Times New Roman"/>
          <w:sz w:val="24"/>
          <w:szCs w:val="24"/>
          <w:lang w:val="en-US"/>
        </w:rPr>
        <w:t xml:space="preserve">represent,  </w:t>
      </w:r>
      <w:r w:rsidRPr="005442AE">
        <w:rPr>
          <w:rFonts w:ascii="Times New Roman" w:hAnsi="Times New Roman" w:cs="Times New Roman"/>
          <w:bCs/>
          <w:sz w:val="24"/>
          <w:szCs w:val="24"/>
          <w:lang w:val="en-US"/>
        </w:rPr>
        <w:t>pursuant</w:t>
      </w:r>
      <w:proofErr w:type="gramEnd"/>
      <w:r w:rsidRPr="005442AE">
        <w:rPr>
          <w:rFonts w:ascii="Times New Roman" w:hAnsi="Times New Roman" w:cs="Times New Roman"/>
          <w:bCs/>
          <w:sz w:val="24"/>
          <w:szCs w:val="24"/>
          <w:lang w:val="en-US"/>
        </w:rPr>
        <w:t xml:space="preserve">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72" w:rsidRDefault="00026472">
      <w:pPr>
        <w:spacing w:after="0" w:line="240" w:lineRule="auto"/>
      </w:pPr>
      <w:r>
        <w:separator/>
      </w:r>
    </w:p>
  </w:endnote>
  <w:endnote w:type="continuationSeparator" w:id="0">
    <w:p w:rsidR="00026472" w:rsidRDefault="00026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472" w:rsidRDefault="00026472">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19CE">
      <w:rPr>
        <w:rStyle w:val="Nmerodepgina"/>
        <w:noProof/>
      </w:rPr>
      <w:t>9</w:t>
    </w:r>
    <w:r>
      <w:rPr>
        <w:rStyle w:val="Nmerodepgina"/>
      </w:rPr>
      <w:fldChar w:fldCharType="end"/>
    </w:r>
  </w:p>
  <w:p w:rsidR="00026472" w:rsidRPr="00B10A3A" w:rsidRDefault="00026472" w:rsidP="00203674">
    <w:pPr>
      <w:pStyle w:val="Rodap"/>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472" w:rsidRDefault="00026472">
    <w:pPr>
      <w:pStyle w:val="Rodap"/>
      <w:rPr>
        <w:sz w:val="16"/>
        <w:szCs w:val="16"/>
      </w:rPr>
    </w:pPr>
  </w:p>
  <w:p w:rsidR="00026472" w:rsidRPr="00B10A3A" w:rsidRDefault="00026472">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4"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72" w:rsidRDefault="00026472">
      <w:pPr>
        <w:spacing w:after="0" w:line="240" w:lineRule="auto"/>
      </w:pPr>
      <w:r>
        <w:separator/>
      </w:r>
    </w:p>
  </w:footnote>
  <w:footnote w:type="continuationSeparator" w:id="0">
    <w:p w:rsidR="00026472" w:rsidRDefault="000264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472" w:rsidRPr="00E90ABD" w:rsidRDefault="00026472"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26472"/>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03674"/>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3BD8"/>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CF75EB"/>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5405A"/>
    <w:rsid w:val="00E63619"/>
    <w:rsid w:val="00E6741D"/>
    <w:rsid w:val="00E71185"/>
    <w:rsid w:val="00E71F4B"/>
    <w:rsid w:val="00E800FD"/>
    <w:rsid w:val="00E809BE"/>
    <w:rsid w:val="00E80E5C"/>
    <w:rsid w:val="00E87D1D"/>
    <w:rsid w:val="00E90ABD"/>
    <w:rsid w:val="00E91518"/>
    <w:rsid w:val="00E919CE"/>
    <w:rsid w:val="00E95911"/>
    <w:rsid w:val="00EA306F"/>
    <w:rsid w:val="00EA538D"/>
    <w:rsid w:val="00EA5AF7"/>
    <w:rsid w:val="00EB48E0"/>
    <w:rsid w:val="00EB4F27"/>
    <w:rsid w:val="00EC36C9"/>
    <w:rsid w:val="00ED04BF"/>
    <w:rsid w:val="00ED35B7"/>
    <w:rsid w:val="00ED44E0"/>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F189C"/>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42BD1F"/>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hps">
    <w:name w:val="hps"/>
    <w:basedOn w:val="Fontepargpadro"/>
    <w:rsid w:val="00E5405A"/>
  </w:style>
  <w:style w:type="table" w:customStyle="1" w:styleId="Tabelacomgrade1">
    <w:name w:val="Tabela com grade1"/>
    <w:basedOn w:val="Tabelanormal"/>
    <w:next w:val="Tabelacomgrade"/>
    <w:rsid w:val="00FF189C"/>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om@mdic.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3584-0244-49F9-ADA5-0C9ED3D7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51</Pages>
  <Words>14795</Words>
  <Characters>79896</Characters>
  <Application>Microsoft Office Word</Application>
  <DocSecurity>0</DocSecurity>
  <Lines>665</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Claudia Yukari Asazu</cp:lastModifiedBy>
  <cp:revision>24</cp:revision>
  <dcterms:created xsi:type="dcterms:W3CDTF">2015-12-17T13:15:00Z</dcterms:created>
  <dcterms:modified xsi:type="dcterms:W3CDTF">2019-08-23T21:21:00Z</dcterms:modified>
</cp:coreProperties>
</file>